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C62" w:rsidRPr="0079622F" w:rsidRDefault="0002416A" w:rsidP="000241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jc w:val="center"/>
        <w:rPr>
          <w:rFonts w:ascii="Arial" w:hAnsi="Arial" w:cs="Arial"/>
          <w:sz w:val="22"/>
          <w:szCs w:val="22"/>
        </w:rPr>
      </w:pPr>
      <w:r w:rsidRPr="0079622F">
        <w:rPr>
          <w:rFonts w:ascii="Arial" w:hAnsi="Arial" w:cs="Arial"/>
          <w:sz w:val="22"/>
          <w:szCs w:val="22"/>
        </w:rPr>
        <w:t>ATTACHMENT</w:t>
      </w:r>
      <w:r w:rsidR="00D406FC">
        <w:rPr>
          <w:rFonts w:ascii="Arial" w:hAnsi="Arial" w:cs="Arial"/>
          <w:sz w:val="22"/>
          <w:szCs w:val="22"/>
        </w:rPr>
        <w:t xml:space="preserve"> </w:t>
      </w:r>
      <w:bookmarkStart w:id="0" w:name="_GoBack"/>
      <w:bookmarkEnd w:id="0"/>
      <w:r w:rsidRPr="0079622F">
        <w:rPr>
          <w:rFonts w:ascii="Arial" w:hAnsi="Arial" w:cs="Arial"/>
          <w:sz w:val="22"/>
          <w:szCs w:val="22"/>
        </w:rPr>
        <w:t>71111.19</w:t>
      </w: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9F60AB" w:rsidRDefault="008F5C62" w:rsidP="00923072">
      <w:pPr>
        <w:tabs>
          <w:tab w:val="left" w:pos="2700"/>
          <w:tab w:val="left" w:pos="6307"/>
          <w:tab w:val="left" w:pos="7474"/>
          <w:tab w:val="left" w:pos="8107"/>
          <w:tab w:val="left" w:pos="8726"/>
        </w:tabs>
        <w:spacing w:line="245" w:lineRule="exact"/>
        <w:ind w:left="2700" w:hanging="2700"/>
        <w:rPr>
          <w:rFonts w:ascii="Arial" w:hAnsi="Arial" w:cs="Arial"/>
          <w:sz w:val="22"/>
          <w:szCs w:val="22"/>
        </w:rPr>
      </w:pPr>
      <w:r w:rsidRPr="009F60AB">
        <w:rPr>
          <w:rFonts w:ascii="Arial" w:hAnsi="Arial" w:cs="Arial"/>
          <w:sz w:val="22"/>
          <w:szCs w:val="22"/>
        </w:rPr>
        <w:t>INSPECTABLE AREA:</w:t>
      </w:r>
      <w:r w:rsidRPr="009F60AB">
        <w:rPr>
          <w:rFonts w:ascii="Arial" w:hAnsi="Arial" w:cs="Arial"/>
          <w:sz w:val="22"/>
          <w:szCs w:val="22"/>
        </w:rPr>
        <w:tab/>
        <w:t>Post-Maintenance Testing</w:t>
      </w:r>
    </w:p>
    <w:p w:rsidR="008F5C62" w:rsidRPr="009F60AB" w:rsidRDefault="008F5C62" w:rsidP="00923072">
      <w:pPr>
        <w:tabs>
          <w:tab w:val="left" w:pos="2700"/>
          <w:tab w:val="left" w:pos="6307"/>
          <w:tab w:val="left" w:pos="7474"/>
          <w:tab w:val="left" w:pos="8107"/>
          <w:tab w:val="left" w:pos="8726"/>
        </w:tabs>
        <w:spacing w:line="245" w:lineRule="exact"/>
        <w:ind w:left="2700" w:hanging="2700"/>
        <w:rPr>
          <w:rFonts w:ascii="Arial" w:hAnsi="Arial" w:cs="Arial"/>
          <w:sz w:val="22"/>
          <w:szCs w:val="22"/>
        </w:rPr>
      </w:pPr>
    </w:p>
    <w:p w:rsidR="008F5C62" w:rsidRPr="009F60AB" w:rsidRDefault="008F5C62" w:rsidP="00923072">
      <w:pPr>
        <w:tabs>
          <w:tab w:val="left" w:pos="2700"/>
          <w:tab w:val="left" w:pos="6307"/>
          <w:tab w:val="left" w:pos="7474"/>
          <w:tab w:val="left" w:pos="8107"/>
          <w:tab w:val="left" w:pos="8726"/>
        </w:tabs>
        <w:spacing w:line="245" w:lineRule="exact"/>
        <w:ind w:left="2700" w:hanging="2700"/>
        <w:rPr>
          <w:rFonts w:ascii="Arial" w:hAnsi="Arial" w:cs="Arial"/>
          <w:sz w:val="22"/>
          <w:szCs w:val="22"/>
        </w:rPr>
      </w:pPr>
    </w:p>
    <w:p w:rsidR="00E0003A" w:rsidRDefault="008F5C62" w:rsidP="00923072">
      <w:pPr>
        <w:tabs>
          <w:tab w:val="left" w:pos="2700"/>
          <w:tab w:val="left" w:pos="6307"/>
          <w:tab w:val="left" w:pos="7474"/>
          <w:tab w:val="left" w:pos="8107"/>
          <w:tab w:val="left" w:pos="8726"/>
        </w:tabs>
        <w:spacing w:line="245" w:lineRule="exact"/>
        <w:ind w:left="2700" w:hanging="2700"/>
        <w:rPr>
          <w:ins w:id="1" w:author="ccc2" w:date="2013-04-10T15:28:00Z"/>
          <w:rFonts w:ascii="Arial" w:hAnsi="Arial" w:cs="Arial"/>
          <w:sz w:val="22"/>
          <w:szCs w:val="22"/>
        </w:rPr>
      </w:pPr>
      <w:r w:rsidRPr="009F60AB">
        <w:rPr>
          <w:rFonts w:ascii="Arial" w:hAnsi="Arial" w:cs="Arial"/>
          <w:sz w:val="22"/>
          <w:szCs w:val="22"/>
        </w:rPr>
        <w:t>CORNERSTONES:</w:t>
      </w:r>
      <w:r w:rsidRPr="009F60AB">
        <w:rPr>
          <w:rFonts w:ascii="Arial" w:hAnsi="Arial" w:cs="Arial"/>
          <w:sz w:val="22"/>
          <w:szCs w:val="22"/>
        </w:rPr>
        <w:tab/>
      </w:r>
      <w:ins w:id="2" w:author="ccc2" w:date="2013-04-10T15:28:00Z">
        <w:r w:rsidR="00E0003A">
          <w:rPr>
            <w:rFonts w:ascii="Arial" w:hAnsi="Arial" w:cs="Arial"/>
            <w:sz w:val="22"/>
            <w:szCs w:val="22"/>
          </w:rPr>
          <w:t>Initiating Events</w:t>
        </w:r>
      </w:ins>
    </w:p>
    <w:p w:rsidR="008F5C62" w:rsidRPr="009F60AB" w:rsidRDefault="00E0003A" w:rsidP="00923072">
      <w:pPr>
        <w:tabs>
          <w:tab w:val="left" w:pos="2700"/>
          <w:tab w:val="left" w:pos="6307"/>
          <w:tab w:val="left" w:pos="7474"/>
          <w:tab w:val="left" w:pos="8107"/>
          <w:tab w:val="left" w:pos="8726"/>
        </w:tabs>
        <w:spacing w:line="245" w:lineRule="exact"/>
        <w:ind w:left="2700" w:hanging="2700"/>
        <w:rPr>
          <w:rFonts w:ascii="Arial" w:hAnsi="Arial" w:cs="Arial"/>
          <w:sz w:val="22"/>
          <w:szCs w:val="22"/>
        </w:rPr>
      </w:pPr>
      <w:ins w:id="3" w:author="ccc2" w:date="2013-04-10T15:28:00Z">
        <w:r>
          <w:rPr>
            <w:rFonts w:ascii="Arial" w:hAnsi="Arial" w:cs="Arial"/>
            <w:sz w:val="22"/>
            <w:szCs w:val="22"/>
          </w:rPr>
          <w:tab/>
        </w:r>
      </w:ins>
      <w:r w:rsidR="008F5C62" w:rsidRPr="009F60AB">
        <w:rPr>
          <w:rFonts w:ascii="Arial" w:hAnsi="Arial" w:cs="Arial"/>
          <w:sz w:val="22"/>
          <w:szCs w:val="22"/>
        </w:rPr>
        <w:t>Mitigating Systems</w:t>
      </w:r>
    </w:p>
    <w:p w:rsidR="008F5C62" w:rsidRPr="009F60AB" w:rsidRDefault="008F5C62" w:rsidP="00923072">
      <w:pPr>
        <w:tabs>
          <w:tab w:val="left" w:pos="2700"/>
          <w:tab w:val="left" w:pos="6307"/>
          <w:tab w:val="left" w:pos="7474"/>
          <w:tab w:val="left" w:pos="8107"/>
          <w:tab w:val="left" w:pos="8726"/>
        </w:tabs>
        <w:spacing w:line="245" w:lineRule="exact"/>
        <w:ind w:left="2700" w:hanging="2700"/>
        <w:rPr>
          <w:rFonts w:ascii="Arial" w:hAnsi="Arial" w:cs="Arial"/>
          <w:sz w:val="22"/>
          <w:szCs w:val="22"/>
        </w:rPr>
      </w:pPr>
      <w:r w:rsidRPr="009F60AB">
        <w:rPr>
          <w:rFonts w:ascii="Arial" w:hAnsi="Arial" w:cs="Arial"/>
          <w:sz w:val="22"/>
          <w:szCs w:val="22"/>
        </w:rPr>
        <w:tab/>
        <w:t>Barrier Integrity</w:t>
      </w:r>
    </w:p>
    <w:p w:rsidR="008F5C62" w:rsidRPr="009F60AB" w:rsidRDefault="008F5C62" w:rsidP="00923072">
      <w:pPr>
        <w:tabs>
          <w:tab w:val="left" w:pos="2700"/>
          <w:tab w:val="left" w:pos="6307"/>
          <w:tab w:val="left" w:pos="7474"/>
          <w:tab w:val="left" w:pos="8107"/>
          <w:tab w:val="left" w:pos="8726"/>
        </w:tabs>
        <w:spacing w:line="245" w:lineRule="exact"/>
        <w:ind w:left="2700" w:hanging="2700"/>
        <w:rPr>
          <w:rFonts w:ascii="Arial" w:hAnsi="Arial" w:cs="Arial"/>
          <w:sz w:val="22"/>
          <w:szCs w:val="22"/>
        </w:rPr>
      </w:pP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9F60AB" w:rsidRDefault="008F5C62" w:rsidP="00294C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ind w:left="2700" w:hanging="2700"/>
        <w:rPr>
          <w:rFonts w:ascii="Arial" w:hAnsi="Arial" w:cs="Arial"/>
          <w:sz w:val="22"/>
          <w:szCs w:val="22"/>
        </w:rPr>
      </w:pPr>
      <w:r w:rsidRPr="009F60AB">
        <w:rPr>
          <w:rFonts w:ascii="Arial" w:hAnsi="Arial" w:cs="Arial"/>
          <w:sz w:val="22"/>
          <w:szCs w:val="22"/>
        </w:rPr>
        <w:t>INSPECTION BASES:</w:t>
      </w:r>
      <w:r w:rsidRPr="009F60AB">
        <w:rPr>
          <w:rFonts w:ascii="Arial" w:hAnsi="Arial" w:cs="Arial"/>
          <w:sz w:val="22"/>
          <w:szCs w:val="22"/>
        </w:rPr>
        <w:tab/>
        <w:t xml:space="preserve">Inadequate maintenance activities </w:t>
      </w:r>
      <w:ins w:id="4" w:author="ccc2" w:date="2013-04-03T15:56:00Z">
        <w:r w:rsidR="00087D6A" w:rsidRPr="009F60AB">
          <w:rPr>
            <w:rFonts w:ascii="Arial" w:hAnsi="Arial" w:cs="Arial"/>
            <w:sz w:val="22"/>
            <w:szCs w:val="22"/>
          </w:rPr>
          <w:t xml:space="preserve">and post-maintenance testing </w:t>
        </w:r>
      </w:ins>
      <w:ins w:id="5" w:author="ccc2" w:date="2013-04-10T13:30:00Z">
        <w:r w:rsidR="009274BE" w:rsidRPr="009F60AB">
          <w:rPr>
            <w:rFonts w:ascii="Arial" w:hAnsi="Arial" w:cs="Arial"/>
            <w:sz w:val="22"/>
            <w:szCs w:val="22"/>
          </w:rPr>
          <w:t xml:space="preserve">(PMT) </w:t>
        </w:r>
      </w:ins>
      <w:ins w:id="6" w:author="ccc2" w:date="2013-04-03T15:57:00Z">
        <w:r w:rsidR="00087D6A" w:rsidRPr="009F60AB">
          <w:rPr>
            <w:rFonts w:ascii="Arial" w:hAnsi="Arial" w:cs="Arial"/>
            <w:sz w:val="22"/>
            <w:szCs w:val="22"/>
          </w:rPr>
          <w:t xml:space="preserve">can result </w:t>
        </w:r>
      </w:ins>
      <w:ins w:id="7" w:author="ccc2" w:date="2013-04-03T16:00:00Z">
        <w:r w:rsidR="00087D6A" w:rsidRPr="009F60AB">
          <w:rPr>
            <w:rFonts w:ascii="Arial" w:hAnsi="Arial" w:cs="Arial"/>
            <w:sz w:val="22"/>
            <w:szCs w:val="22"/>
          </w:rPr>
          <w:t xml:space="preserve">in inoperable and non-functional equipment being </w:t>
        </w:r>
      </w:ins>
      <w:ins w:id="8" w:author="ccc2" w:date="2013-04-03T16:13:00Z">
        <w:r w:rsidR="00A37FF8" w:rsidRPr="009F60AB">
          <w:rPr>
            <w:rFonts w:ascii="Arial" w:hAnsi="Arial" w:cs="Arial"/>
            <w:sz w:val="22"/>
            <w:szCs w:val="22"/>
          </w:rPr>
          <w:t>returned to</w:t>
        </w:r>
      </w:ins>
      <w:ins w:id="9" w:author="ccc2" w:date="2013-04-03T16:00:00Z">
        <w:r w:rsidR="00087D6A" w:rsidRPr="009F60AB">
          <w:rPr>
            <w:rFonts w:ascii="Arial" w:hAnsi="Arial" w:cs="Arial"/>
            <w:sz w:val="22"/>
            <w:szCs w:val="22"/>
          </w:rPr>
          <w:t xml:space="preserve"> service</w:t>
        </w:r>
      </w:ins>
      <w:ins w:id="10" w:author="ccc2" w:date="2013-04-03T16:07:00Z">
        <w:r w:rsidR="00A37FF8" w:rsidRPr="009F60AB">
          <w:rPr>
            <w:rFonts w:ascii="Arial" w:hAnsi="Arial" w:cs="Arial"/>
            <w:sz w:val="22"/>
            <w:szCs w:val="22"/>
          </w:rPr>
          <w:t xml:space="preserve">.  </w:t>
        </w:r>
      </w:ins>
      <w:ins w:id="11" w:author="ccc2" w:date="2013-04-03T16:11:00Z">
        <w:r w:rsidR="00A37FF8" w:rsidRPr="009F60AB">
          <w:rPr>
            <w:rFonts w:ascii="Arial" w:hAnsi="Arial" w:cs="Arial"/>
            <w:sz w:val="22"/>
            <w:szCs w:val="22"/>
          </w:rPr>
          <w:t xml:space="preserve">Significant risk can </w:t>
        </w:r>
      </w:ins>
      <w:ins w:id="12" w:author="USNRC" w:date="2014-08-21T11:03:00Z">
        <w:r w:rsidR="00C62FD1">
          <w:rPr>
            <w:rFonts w:ascii="Arial" w:hAnsi="Arial" w:cs="Arial"/>
            <w:sz w:val="22"/>
            <w:szCs w:val="22"/>
          </w:rPr>
          <w:t xml:space="preserve">be </w:t>
        </w:r>
      </w:ins>
      <w:ins w:id="13" w:author="ccc2" w:date="2013-04-03T16:17:00Z">
        <w:r w:rsidR="00D656C0" w:rsidRPr="009F60AB">
          <w:rPr>
            <w:rFonts w:ascii="Arial" w:hAnsi="Arial" w:cs="Arial"/>
            <w:sz w:val="22"/>
            <w:szCs w:val="22"/>
          </w:rPr>
          <w:t xml:space="preserve">accrued </w:t>
        </w:r>
      </w:ins>
      <w:ins w:id="14" w:author="ccc2" w:date="2013-04-03T16:11:00Z">
        <w:r w:rsidR="00A37FF8" w:rsidRPr="009F60AB">
          <w:rPr>
            <w:rFonts w:ascii="Arial" w:hAnsi="Arial" w:cs="Arial"/>
            <w:sz w:val="22"/>
            <w:szCs w:val="22"/>
          </w:rPr>
          <w:t xml:space="preserve">when </w:t>
        </w:r>
      </w:ins>
      <w:ins w:id="15" w:author="ccc2" w:date="2013-04-03T16:14:00Z">
        <w:r w:rsidR="00D656C0" w:rsidRPr="009F60AB">
          <w:rPr>
            <w:rFonts w:ascii="Arial" w:hAnsi="Arial" w:cs="Arial"/>
            <w:sz w:val="22"/>
            <w:szCs w:val="22"/>
          </w:rPr>
          <w:t>inoperable and non-functional equipment</w:t>
        </w:r>
      </w:ins>
      <w:ins w:id="16" w:author="ccc2" w:date="2013-04-03T16:07:00Z">
        <w:r w:rsidR="00A37FF8" w:rsidRPr="009F60AB">
          <w:rPr>
            <w:rFonts w:ascii="Arial" w:hAnsi="Arial" w:cs="Arial"/>
            <w:sz w:val="22"/>
            <w:szCs w:val="22"/>
          </w:rPr>
          <w:t xml:space="preserve"> </w:t>
        </w:r>
      </w:ins>
      <w:ins w:id="17" w:author="ccc2" w:date="2013-04-03T16:15:00Z">
        <w:r w:rsidR="00D656C0" w:rsidRPr="009F60AB">
          <w:rPr>
            <w:rFonts w:ascii="Arial" w:hAnsi="Arial" w:cs="Arial"/>
            <w:sz w:val="22"/>
            <w:szCs w:val="22"/>
          </w:rPr>
          <w:t>remains unidentified</w:t>
        </w:r>
      </w:ins>
      <w:ins w:id="18" w:author="ccc2" w:date="2013-04-03T16:16:00Z">
        <w:r w:rsidR="00D656C0" w:rsidRPr="009F60AB">
          <w:rPr>
            <w:rFonts w:ascii="Arial" w:hAnsi="Arial" w:cs="Arial"/>
            <w:sz w:val="22"/>
            <w:szCs w:val="22"/>
          </w:rPr>
          <w:t xml:space="preserve"> </w:t>
        </w:r>
      </w:ins>
      <w:ins w:id="19" w:author="ccc2" w:date="2013-04-03T16:17:00Z">
        <w:r w:rsidR="00D656C0" w:rsidRPr="009F60AB">
          <w:rPr>
            <w:rFonts w:ascii="Arial" w:hAnsi="Arial" w:cs="Arial"/>
            <w:sz w:val="22"/>
            <w:szCs w:val="22"/>
          </w:rPr>
          <w:t xml:space="preserve">for </w:t>
        </w:r>
      </w:ins>
      <w:ins w:id="20" w:author="ccc2" w:date="2013-04-03T16:18:00Z">
        <w:r w:rsidR="00D656C0" w:rsidRPr="009F60AB">
          <w:rPr>
            <w:rFonts w:ascii="Arial" w:hAnsi="Arial" w:cs="Arial"/>
            <w:sz w:val="22"/>
            <w:szCs w:val="22"/>
          </w:rPr>
          <w:t>long periods of time</w:t>
        </w:r>
      </w:ins>
      <w:ins w:id="21" w:author="ccc2" w:date="2013-04-03T16:16:00Z">
        <w:r w:rsidR="00D656C0" w:rsidRPr="009F60AB">
          <w:rPr>
            <w:rFonts w:ascii="Arial" w:hAnsi="Arial" w:cs="Arial"/>
            <w:sz w:val="22"/>
            <w:szCs w:val="22"/>
          </w:rPr>
          <w:t>.</w:t>
        </w:r>
      </w:ins>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DB3D70"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ind w:left="2700" w:hanging="2700"/>
        <w:rPr>
          <w:rFonts w:ascii="Arial" w:hAnsi="Arial" w:cs="Arial"/>
          <w:sz w:val="22"/>
          <w:szCs w:val="22"/>
        </w:rPr>
      </w:pPr>
      <w:r w:rsidRPr="009F60AB">
        <w:rPr>
          <w:rFonts w:ascii="Arial" w:hAnsi="Arial" w:cs="Arial"/>
          <w:sz w:val="22"/>
          <w:szCs w:val="22"/>
        </w:rPr>
        <w:t>LEVEL OF EFFORT:</w:t>
      </w:r>
      <w:r w:rsidRPr="009F60AB">
        <w:rPr>
          <w:rFonts w:ascii="Arial" w:hAnsi="Arial" w:cs="Arial"/>
          <w:sz w:val="22"/>
          <w:szCs w:val="22"/>
        </w:rPr>
        <w:tab/>
      </w:r>
      <w:r w:rsidR="00F25E21" w:rsidRPr="009F60AB">
        <w:rPr>
          <w:rFonts w:ascii="Arial" w:hAnsi="Arial" w:cs="Arial"/>
          <w:sz w:val="22"/>
          <w:szCs w:val="22"/>
        </w:rPr>
        <w:tab/>
      </w:r>
      <w:r w:rsidRPr="009F60AB">
        <w:rPr>
          <w:rFonts w:ascii="Arial" w:hAnsi="Arial" w:cs="Arial"/>
          <w:sz w:val="22"/>
          <w:szCs w:val="22"/>
        </w:rPr>
        <w:t>Review</w:t>
      </w:r>
      <w:r w:rsidR="00DB3D70" w:rsidRPr="009F60AB">
        <w:rPr>
          <w:rFonts w:ascii="Arial" w:hAnsi="Arial" w:cs="Arial"/>
          <w:sz w:val="22"/>
          <w:szCs w:val="22"/>
        </w:rPr>
        <w:t xml:space="preserve"> 20-28</w:t>
      </w:r>
      <w:r w:rsidRPr="009F60AB">
        <w:rPr>
          <w:rFonts w:ascii="Arial" w:hAnsi="Arial" w:cs="Arial"/>
          <w:sz w:val="22"/>
          <w:szCs w:val="22"/>
        </w:rPr>
        <w:t xml:space="preserve"> </w:t>
      </w:r>
      <w:ins w:id="22" w:author="ccc2" w:date="2013-04-10T13:29:00Z">
        <w:r w:rsidR="009274BE" w:rsidRPr="009F60AB">
          <w:rPr>
            <w:rFonts w:ascii="Arial" w:hAnsi="Arial" w:cs="Arial"/>
            <w:sz w:val="22"/>
            <w:szCs w:val="22"/>
          </w:rPr>
          <w:t xml:space="preserve">PMT </w:t>
        </w:r>
      </w:ins>
      <w:r w:rsidRPr="009F60AB">
        <w:rPr>
          <w:rFonts w:ascii="Arial" w:hAnsi="Arial" w:cs="Arial"/>
          <w:sz w:val="22"/>
          <w:szCs w:val="22"/>
        </w:rPr>
        <w:t>activities in a year</w:t>
      </w:r>
      <w:r w:rsidR="00930142" w:rsidRPr="009F60AB">
        <w:rPr>
          <w:rFonts w:ascii="Arial" w:hAnsi="Arial" w:cs="Arial"/>
          <w:sz w:val="22"/>
          <w:szCs w:val="22"/>
        </w:rPr>
        <w:t xml:space="preserve">.  </w:t>
      </w:r>
      <w:r w:rsidR="00DB3D70" w:rsidRPr="009F60AB">
        <w:rPr>
          <w:rFonts w:ascii="Arial" w:hAnsi="Arial" w:cs="Arial"/>
          <w:sz w:val="22"/>
          <w:szCs w:val="22"/>
        </w:rPr>
        <w:t xml:space="preserve">Although the number of required samples is an annual goal, available PMT samples should be inspected each quarter to ensure a reasonable distribution throughout the year.  For </w:t>
      </w:r>
      <w:ins w:id="23" w:author="USNRC" w:date="2014-08-21T14:44:00Z">
        <w:r w:rsidR="005426CC" w:rsidRPr="009F60AB">
          <w:rPr>
            <w:rFonts w:ascii="Arial" w:hAnsi="Arial" w:cs="Arial"/>
            <w:sz w:val="22"/>
            <w:szCs w:val="22"/>
          </w:rPr>
          <w:t>multi</w:t>
        </w:r>
        <w:r w:rsidR="005426CC">
          <w:rPr>
            <w:rFonts w:ascii="Arial" w:hAnsi="Arial" w:cs="Arial"/>
            <w:sz w:val="22"/>
            <w:szCs w:val="22"/>
          </w:rPr>
          <w:t>-</w:t>
        </w:r>
      </w:ins>
      <w:r w:rsidR="00DB3D70" w:rsidRPr="009F60AB">
        <w:rPr>
          <w:rFonts w:ascii="Arial" w:hAnsi="Arial" w:cs="Arial"/>
          <w:sz w:val="22"/>
          <w:szCs w:val="22"/>
        </w:rPr>
        <w:t>unit sites, attempts should be made to evenly balance the PMT samples between each unit on site.  Where special conditions or circumstances warrant, such as unit specific PMT deficiencies, deviations from evenly balanced PMT samples may be appropriate.</w:t>
      </w: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ind w:left="2045" w:hanging="2045"/>
        <w:rPr>
          <w:rFonts w:ascii="Arial" w:hAnsi="Arial" w:cs="Arial"/>
          <w:sz w:val="22"/>
          <w:szCs w:val="22"/>
        </w:rPr>
      </w:pPr>
      <w:r w:rsidRPr="009F60AB">
        <w:rPr>
          <w:rFonts w:ascii="Arial" w:hAnsi="Arial" w:cs="Arial"/>
          <w:sz w:val="22"/>
          <w:szCs w:val="22"/>
        </w:rPr>
        <w:t>71111.19-01</w:t>
      </w:r>
      <w:r w:rsidRPr="009F60AB">
        <w:rPr>
          <w:rFonts w:ascii="Arial" w:hAnsi="Arial" w:cs="Arial"/>
          <w:sz w:val="22"/>
          <w:szCs w:val="22"/>
        </w:rPr>
        <w:tab/>
      </w:r>
      <w:r w:rsidRPr="009F60AB">
        <w:rPr>
          <w:rFonts w:ascii="Arial" w:hAnsi="Arial" w:cs="Arial"/>
          <w:sz w:val="22"/>
          <w:szCs w:val="22"/>
        </w:rPr>
        <w:tab/>
        <w:t>INSPECTION OBJECTIVE</w:t>
      </w: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9F60AB">
        <w:rPr>
          <w:rFonts w:ascii="Arial" w:hAnsi="Arial" w:cs="Arial"/>
          <w:sz w:val="22"/>
          <w:szCs w:val="22"/>
        </w:rPr>
        <w:t>01.01</w:t>
      </w:r>
      <w:r w:rsidRPr="009F60AB">
        <w:rPr>
          <w:rFonts w:ascii="Arial" w:hAnsi="Arial" w:cs="Arial"/>
          <w:sz w:val="22"/>
          <w:szCs w:val="22"/>
        </w:rPr>
        <w:tab/>
        <w:t>This inspection will verify that the post-maintenance test procedures and test activities are adequate to verify system operability, and functional capability.</w:t>
      </w: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ind w:left="2045" w:hanging="2045"/>
        <w:rPr>
          <w:rFonts w:ascii="Arial" w:hAnsi="Arial" w:cs="Arial"/>
          <w:sz w:val="22"/>
          <w:szCs w:val="22"/>
        </w:rPr>
      </w:pPr>
      <w:r w:rsidRPr="009F60AB">
        <w:rPr>
          <w:rFonts w:ascii="Arial" w:hAnsi="Arial" w:cs="Arial"/>
          <w:sz w:val="22"/>
          <w:szCs w:val="22"/>
        </w:rPr>
        <w:t>71111.19-02</w:t>
      </w:r>
      <w:r w:rsidRPr="009F60AB">
        <w:rPr>
          <w:rFonts w:ascii="Arial" w:hAnsi="Arial" w:cs="Arial"/>
          <w:sz w:val="22"/>
          <w:szCs w:val="22"/>
        </w:rPr>
        <w:tab/>
      </w:r>
      <w:r w:rsidRPr="009F60AB">
        <w:rPr>
          <w:rFonts w:ascii="Arial" w:hAnsi="Arial" w:cs="Arial"/>
          <w:sz w:val="22"/>
          <w:szCs w:val="22"/>
        </w:rPr>
        <w:tab/>
        <w:t>INSPECTION REQUIREMENTS</w:t>
      </w: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092147"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9F60AB">
        <w:rPr>
          <w:rFonts w:ascii="Arial" w:hAnsi="Arial" w:cs="Arial"/>
          <w:sz w:val="22"/>
          <w:szCs w:val="22"/>
        </w:rPr>
        <w:t>02.01</w:t>
      </w:r>
      <w:r w:rsidRPr="009F60AB">
        <w:rPr>
          <w:rFonts w:ascii="Arial" w:hAnsi="Arial" w:cs="Arial"/>
          <w:sz w:val="22"/>
          <w:szCs w:val="22"/>
        </w:rPr>
        <w:tab/>
      </w:r>
      <w:r w:rsidRPr="009F60AB">
        <w:rPr>
          <w:rFonts w:ascii="Arial" w:hAnsi="Arial" w:cs="Arial"/>
          <w:sz w:val="22"/>
          <w:szCs w:val="22"/>
          <w:u w:val="single"/>
        </w:rPr>
        <w:t>Inspection Planning</w:t>
      </w:r>
      <w:r w:rsidRPr="009F60AB">
        <w:rPr>
          <w:rFonts w:ascii="Arial" w:hAnsi="Arial" w:cs="Arial"/>
          <w:sz w:val="22"/>
          <w:szCs w:val="22"/>
        </w:rPr>
        <w:t xml:space="preserve">.  Select </w:t>
      </w:r>
      <w:ins w:id="24" w:author="ccc2" w:date="2013-04-10T13:29:00Z">
        <w:r w:rsidR="009274BE" w:rsidRPr="009F60AB">
          <w:rPr>
            <w:rFonts w:ascii="Arial" w:hAnsi="Arial" w:cs="Arial"/>
            <w:sz w:val="22"/>
            <w:szCs w:val="22"/>
          </w:rPr>
          <w:t>PMT</w:t>
        </w:r>
      </w:ins>
      <w:r w:rsidRPr="009F60AB">
        <w:rPr>
          <w:rFonts w:ascii="Arial" w:hAnsi="Arial" w:cs="Arial"/>
          <w:sz w:val="22"/>
          <w:szCs w:val="22"/>
        </w:rPr>
        <w:t xml:space="preserve"> activities each calendar quarter that affect risk significant systems or components</w:t>
      </w:r>
      <w:r w:rsidR="00930142" w:rsidRPr="009F60AB">
        <w:rPr>
          <w:rFonts w:ascii="Arial" w:hAnsi="Arial" w:cs="Arial"/>
          <w:sz w:val="22"/>
          <w:szCs w:val="22"/>
        </w:rPr>
        <w:t xml:space="preserve">.  </w:t>
      </w:r>
      <w:r w:rsidR="00DB3D70" w:rsidRPr="009F60AB">
        <w:rPr>
          <w:rFonts w:ascii="Arial" w:hAnsi="Arial" w:cs="Arial"/>
          <w:sz w:val="22"/>
          <w:szCs w:val="22"/>
        </w:rPr>
        <w:t>Sufficient preparation time should be devoted to reviews of deficiency identification and maintenance documents, and discussions with plant personnel to understand the scope and details of the maintenance activity performed</w:t>
      </w:r>
      <w:r w:rsidR="00930142" w:rsidRPr="009F60AB">
        <w:rPr>
          <w:rFonts w:ascii="Arial" w:hAnsi="Arial" w:cs="Arial"/>
          <w:sz w:val="22"/>
          <w:szCs w:val="22"/>
        </w:rPr>
        <w:t xml:space="preserve">.  </w:t>
      </w:r>
      <w:r w:rsidR="00DB3D70" w:rsidRPr="009F60AB">
        <w:rPr>
          <w:rFonts w:ascii="Arial" w:hAnsi="Arial" w:cs="Arial"/>
          <w:sz w:val="22"/>
          <w:szCs w:val="22"/>
        </w:rPr>
        <w:t xml:space="preserve">If any risk significant systems or components have a recent record of performance problems and the maintenance activities performed are complex in nature, then preferentially select </w:t>
      </w:r>
      <w:ins w:id="25" w:author="ccc2" w:date="2013-04-10T13:29:00Z">
        <w:r w:rsidR="009274BE" w:rsidRPr="009F60AB">
          <w:rPr>
            <w:rFonts w:ascii="Arial" w:hAnsi="Arial" w:cs="Arial"/>
            <w:sz w:val="22"/>
            <w:szCs w:val="22"/>
          </w:rPr>
          <w:t>PMT</w:t>
        </w:r>
      </w:ins>
      <w:r w:rsidR="00DB3D70" w:rsidRPr="009F60AB">
        <w:rPr>
          <w:rFonts w:ascii="Arial" w:hAnsi="Arial" w:cs="Arial"/>
          <w:sz w:val="22"/>
          <w:szCs w:val="22"/>
        </w:rPr>
        <w:t xml:space="preserve"> activities that affect those systems or components</w:t>
      </w:r>
      <w:ins w:id="26" w:author="ccc2" w:date="2013-04-03T16:21:00Z">
        <w:r w:rsidR="00D656C0" w:rsidRPr="009F60AB">
          <w:rPr>
            <w:rFonts w:ascii="Arial" w:hAnsi="Arial" w:cs="Arial"/>
            <w:sz w:val="22"/>
            <w:szCs w:val="22"/>
          </w:rPr>
          <w:t>.</w:t>
        </w:r>
      </w:ins>
    </w:p>
    <w:p w:rsidR="002A2B8B" w:rsidRPr="009F60AB" w:rsidRDefault="002A2B8B"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9F60AB">
        <w:rPr>
          <w:rFonts w:ascii="Arial" w:hAnsi="Arial" w:cs="Arial"/>
          <w:sz w:val="22"/>
          <w:szCs w:val="22"/>
        </w:rPr>
        <w:t>02.02</w:t>
      </w:r>
      <w:r w:rsidRPr="009F60AB">
        <w:rPr>
          <w:rFonts w:ascii="Arial" w:hAnsi="Arial" w:cs="Arial"/>
          <w:sz w:val="22"/>
          <w:szCs w:val="22"/>
        </w:rPr>
        <w:tab/>
      </w:r>
      <w:r w:rsidRPr="009F60AB">
        <w:rPr>
          <w:rFonts w:ascii="Arial" w:hAnsi="Arial" w:cs="Arial"/>
          <w:sz w:val="22"/>
          <w:szCs w:val="22"/>
          <w:u w:val="single"/>
        </w:rPr>
        <w:t>Inspection Activity</w:t>
      </w: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D406FC" w:rsidRDefault="00DB3D70" w:rsidP="00DB3D70">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sectPr w:rsidR="00D406FC" w:rsidSect="008C343B">
          <w:headerReference w:type="even" r:id="rId9"/>
          <w:headerReference w:type="default" r:id="rId10"/>
          <w:footerReference w:type="even" r:id="rId11"/>
          <w:footerReference w:type="default" r:id="rId12"/>
          <w:pgSz w:w="12240" w:h="15840" w:code="1"/>
          <w:pgMar w:top="1080" w:right="1440" w:bottom="720" w:left="1440" w:header="1440" w:footer="1440" w:gutter="0"/>
          <w:pgNumType w:fmt="numberInDash"/>
          <w:cols w:space="720"/>
          <w:docGrid w:linePitch="326"/>
        </w:sectPr>
      </w:pPr>
      <w:r w:rsidRPr="009F60AB">
        <w:rPr>
          <w:rFonts w:ascii="Arial" w:hAnsi="Arial" w:cs="Arial"/>
          <w:sz w:val="22"/>
          <w:szCs w:val="22"/>
        </w:rPr>
        <w:t>For each testing activity selected, identify the affected system(s)</w:t>
      </w:r>
      <w:ins w:id="27" w:author="USNRC" w:date="2014-08-22T12:12:00Z">
        <w:r w:rsidR="00F46D0A">
          <w:rPr>
            <w:rFonts w:ascii="Arial" w:hAnsi="Arial" w:cs="Arial"/>
            <w:sz w:val="22"/>
            <w:szCs w:val="22"/>
          </w:rPr>
          <w:t>,</w:t>
        </w:r>
      </w:ins>
      <w:r w:rsidRPr="009F60AB">
        <w:rPr>
          <w:rFonts w:ascii="Arial" w:hAnsi="Arial" w:cs="Arial"/>
          <w:sz w:val="22"/>
          <w:szCs w:val="22"/>
        </w:rPr>
        <w:t xml:space="preserve"> component(s)</w:t>
      </w:r>
      <w:ins w:id="28" w:author="USNRC" w:date="2014-08-22T12:12:00Z">
        <w:r w:rsidR="00F46D0A">
          <w:rPr>
            <w:rFonts w:ascii="Arial" w:hAnsi="Arial" w:cs="Arial"/>
            <w:sz w:val="22"/>
            <w:szCs w:val="22"/>
          </w:rPr>
          <w:t>, or both</w:t>
        </w:r>
      </w:ins>
      <w:r w:rsidRPr="009F60AB">
        <w:rPr>
          <w:rFonts w:ascii="Arial" w:hAnsi="Arial" w:cs="Arial"/>
          <w:sz w:val="22"/>
          <w:szCs w:val="22"/>
        </w:rPr>
        <w:t>, and:</w:t>
      </w:r>
    </w:p>
    <w:p w:rsidR="00DB3D70" w:rsidRPr="009F60AB"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DB3D70" w:rsidRDefault="00DB3D70"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29" w:author="USNRC" w:date="2014-09-11T09:31:00Z"/>
          <w:rFonts w:ascii="Arial" w:hAnsi="Arial" w:cs="Arial"/>
          <w:sz w:val="22"/>
          <w:szCs w:val="22"/>
        </w:rPr>
      </w:pPr>
      <w:r w:rsidRPr="009F60AB">
        <w:rPr>
          <w:rFonts w:ascii="Arial" w:hAnsi="Arial" w:cs="Arial"/>
          <w:sz w:val="22"/>
          <w:szCs w:val="22"/>
        </w:rPr>
        <w:t xml:space="preserve">Review applicable licensing basis and design-basis documents to identify the safety functions </w:t>
      </w:r>
      <w:ins w:id="30" w:author="USNRC" w:date="2014-08-21T14:03:00Z">
        <w:r w:rsidR="00CD208D">
          <w:rPr>
            <w:rFonts w:ascii="Arial" w:hAnsi="Arial" w:cs="Arial"/>
            <w:sz w:val="22"/>
            <w:szCs w:val="22"/>
          </w:rPr>
          <w:t>and functions important to safety for</w:t>
        </w:r>
      </w:ins>
      <w:r w:rsidRPr="009F60AB">
        <w:rPr>
          <w:rFonts w:ascii="Arial" w:hAnsi="Arial" w:cs="Arial"/>
          <w:sz w:val="22"/>
          <w:szCs w:val="22"/>
        </w:rPr>
        <w:t xml:space="preserve"> the affected systems and components</w:t>
      </w:r>
      <w:ins w:id="31" w:author="USNRC" w:date="2014-07-29T08:49:00Z">
        <w:r w:rsidR="007E5A09">
          <w:rPr>
            <w:rFonts w:ascii="Arial" w:hAnsi="Arial" w:cs="Arial"/>
            <w:sz w:val="22"/>
            <w:szCs w:val="22"/>
          </w:rPr>
          <w:t xml:space="preserve">, </w:t>
        </w:r>
      </w:ins>
      <w:ins w:id="32" w:author="USNRC" w:date="2014-07-29T11:16:00Z">
        <w:r w:rsidR="003C651A">
          <w:rPr>
            <w:rFonts w:ascii="Arial" w:hAnsi="Arial" w:cs="Arial"/>
            <w:sz w:val="22"/>
            <w:szCs w:val="22"/>
          </w:rPr>
          <w:t>as appropriate</w:t>
        </w:r>
      </w:ins>
      <w:r w:rsidRPr="009F60AB">
        <w:rPr>
          <w:rFonts w:ascii="Arial" w:hAnsi="Arial" w:cs="Arial"/>
          <w:sz w:val="22"/>
          <w:szCs w:val="22"/>
        </w:rPr>
        <w:t>;</w:t>
      </w:r>
    </w:p>
    <w:p w:rsidR="00414569" w:rsidRPr="00414569" w:rsidRDefault="00414569"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33" w:author="USNRC" w:date="2014-07-29T08:58:00Z"/>
          <w:rFonts w:ascii="Arial" w:hAnsi="Arial" w:cs="Arial"/>
          <w:sz w:val="22"/>
          <w:szCs w:val="22"/>
        </w:rPr>
      </w:pPr>
      <w:ins w:id="34" w:author="USNRC" w:date="2014-09-11T09:31:00Z">
        <w:r w:rsidRPr="00414569">
          <w:rPr>
            <w:rFonts w:ascii="Arial" w:hAnsi="Arial" w:cstheme="minorBidi"/>
            <w:color w:val="1F497D" w:themeColor="dark2"/>
            <w:sz w:val="22"/>
            <w:szCs w:val="22"/>
          </w:rPr>
          <w:t>Observe the associated maintenance activity if time permits</w:t>
        </w:r>
      </w:ins>
      <w:ins w:id="35" w:author="USNRC" w:date="2014-09-11T09:33:00Z">
        <w:r w:rsidRPr="00414569">
          <w:rPr>
            <w:rFonts w:ascii="Arial" w:hAnsi="Arial" w:cstheme="minorBidi"/>
            <w:color w:val="1F497D" w:themeColor="dark2"/>
            <w:sz w:val="22"/>
            <w:szCs w:val="22"/>
          </w:rPr>
          <w:t xml:space="preserve"> to i</w:t>
        </w:r>
      </w:ins>
      <w:ins w:id="36" w:author="USNRC" w:date="2014-09-11T09:31:00Z">
        <w:r w:rsidRPr="00414569">
          <w:rPr>
            <w:rFonts w:ascii="Arial" w:hAnsi="Arial" w:cs="Arial"/>
            <w:sz w:val="22"/>
            <w:szCs w:val="22"/>
          </w:rPr>
          <w:t xml:space="preserve">dentify </w:t>
        </w:r>
      </w:ins>
      <w:ins w:id="37" w:author="USNRC" w:date="2014-09-11T09:33:00Z">
        <w:r w:rsidRPr="00414569">
          <w:rPr>
            <w:rFonts w:ascii="Arial" w:hAnsi="Arial" w:cs="Arial"/>
            <w:sz w:val="22"/>
            <w:szCs w:val="22"/>
          </w:rPr>
          <w:t xml:space="preserve">affected </w:t>
        </w:r>
      </w:ins>
      <w:ins w:id="38" w:author="USNRC" w:date="2014-09-11T09:31:00Z">
        <w:r w:rsidRPr="00414569">
          <w:rPr>
            <w:rFonts w:ascii="Arial" w:hAnsi="Arial" w:cs="Arial"/>
            <w:sz w:val="22"/>
            <w:szCs w:val="22"/>
          </w:rPr>
          <w:t>safety function(s)</w:t>
        </w:r>
      </w:ins>
      <w:ins w:id="39" w:author="USNRC" w:date="2014-09-11T09:33:00Z">
        <w:r w:rsidRPr="00414569">
          <w:rPr>
            <w:rFonts w:ascii="Arial" w:hAnsi="Arial" w:cs="Arial"/>
            <w:sz w:val="22"/>
            <w:szCs w:val="22"/>
          </w:rPr>
          <w:t>.</w:t>
        </w:r>
      </w:ins>
    </w:p>
    <w:p w:rsidR="00DB3D70" w:rsidRPr="009F60AB" w:rsidRDefault="00DB3D70" w:rsidP="00E0003A">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ind w:left="1440"/>
        <w:rPr>
          <w:rFonts w:ascii="Arial" w:hAnsi="Arial" w:cs="Arial"/>
          <w:sz w:val="22"/>
          <w:szCs w:val="22"/>
        </w:rPr>
      </w:pPr>
    </w:p>
    <w:p w:rsidR="00210A15" w:rsidRDefault="00DB3D70"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40" w:author="USNRC" w:date="2014-07-29T11:26:00Z"/>
          <w:rFonts w:ascii="Arial" w:hAnsi="Arial" w:cs="Arial"/>
          <w:sz w:val="22"/>
          <w:szCs w:val="22"/>
        </w:rPr>
      </w:pPr>
      <w:r w:rsidRPr="009F60AB">
        <w:rPr>
          <w:rFonts w:ascii="Arial" w:hAnsi="Arial" w:cs="Arial"/>
          <w:sz w:val="22"/>
          <w:szCs w:val="22"/>
        </w:rPr>
        <w:t>Review the licensee’s test procedure</w:t>
      </w:r>
      <w:ins w:id="41" w:author="USNRC" w:date="2014-07-29T13:20:00Z">
        <w:r w:rsidR="00827F38">
          <w:rPr>
            <w:rFonts w:ascii="Arial" w:hAnsi="Arial" w:cs="Arial"/>
            <w:sz w:val="22"/>
            <w:szCs w:val="22"/>
          </w:rPr>
          <w:t xml:space="preserve">, completed maintenance activities, </w:t>
        </w:r>
      </w:ins>
      <w:ins w:id="42" w:author="USNRC" w:date="2014-07-29T09:00:00Z">
        <w:r w:rsidR="008505CC">
          <w:rPr>
            <w:rFonts w:ascii="Arial" w:hAnsi="Arial" w:cs="Arial"/>
            <w:sz w:val="22"/>
            <w:szCs w:val="22"/>
          </w:rPr>
          <w:t xml:space="preserve">and work orders </w:t>
        </w:r>
      </w:ins>
      <w:ins w:id="43" w:author="USNRC" w:date="2014-08-22T12:55:00Z">
        <w:r w:rsidR="0099049B">
          <w:rPr>
            <w:rFonts w:ascii="Arial" w:hAnsi="Arial" w:cs="Arial"/>
            <w:sz w:val="22"/>
            <w:szCs w:val="22"/>
          </w:rPr>
          <w:t xml:space="preserve">prior to observing the PMT </w:t>
        </w:r>
      </w:ins>
      <w:r w:rsidRPr="009F60AB">
        <w:rPr>
          <w:rFonts w:ascii="Arial" w:hAnsi="Arial" w:cs="Arial"/>
          <w:sz w:val="22"/>
          <w:szCs w:val="22"/>
        </w:rPr>
        <w:t>to verify that</w:t>
      </w:r>
      <w:ins w:id="44" w:author="USNRC" w:date="2014-07-29T11:26:00Z">
        <w:r w:rsidR="00210A15">
          <w:rPr>
            <w:rFonts w:ascii="Arial" w:hAnsi="Arial" w:cs="Arial"/>
            <w:sz w:val="22"/>
            <w:szCs w:val="22"/>
          </w:rPr>
          <w:t>:</w:t>
        </w:r>
      </w:ins>
    </w:p>
    <w:p w:rsidR="00210A15" w:rsidRDefault="00210A15" w:rsidP="00644B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45" w:author="USNRC" w:date="2014-07-29T11:26:00Z"/>
          <w:rFonts w:ascii="Arial" w:hAnsi="Arial" w:cs="Arial"/>
          <w:sz w:val="22"/>
          <w:szCs w:val="22"/>
        </w:rPr>
      </w:pPr>
    </w:p>
    <w:p w:rsidR="00C13B5B" w:rsidRDefault="00827F38" w:rsidP="00A10A45">
      <w:pPr>
        <w:numPr>
          <w:ilvl w:val="2"/>
          <w:numId w:val="1"/>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46" w:author="USNRC" w:date="2014-07-29T12:21:00Z"/>
          <w:rFonts w:ascii="Arial" w:hAnsi="Arial" w:cs="Arial"/>
          <w:sz w:val="22"/>
          <w:szCs w:val="22"/>
        </w:rPr>
      </w:pPr>
      <w:ins w:id="47" w:author="USNRC" w:date="2014-07-29T13:12:00Z">
        <w:r>
          <w:rPr>
            <w:rFonts w:ascii="Arial" w:hAnsi="Arial" w:cs="Arial"/>
            <w:sz w:val="22"/>
            <w:szCs w:val="22"/>
          </w:rPr>
          <w:t>P</w:t>
        </w:r>
      </w:ins>
      <w:r w:rsidR="00DB3D70" w:rsidRPr="009F60AB">
        <w:rPr>
          <w:rFonts w:ascii="Arial" w:hAnsi="Arial" w:cs="Arial"/>
          <w:sz w:val="22"/>
          <w:szCs w:val="22"/>
        </w:rPr>
        <w:t>rocedure</w:t>
      </w:r>
      <w:ins w:id="48" w:author="USNRC" w:date="2014-08-22T13:40:00Z">
        <w:r w:rsidR="00E2241B">
          <w:rPr>
            <w:rFonts w:ascii="Arial" w:hAnsi="Arial" w:cs="Arial"/>
            <w:sz w:val="22"/>
            <w:szCs w:val="22"/>
          </w:rPr>
          <w:t xml:space="preserve"> </w:t>
        </w:r>
      </w:ins>
      <w:r w:rsidR="00DB3D70" w:rsidRPr="009F60AB">
        <w:rPr>
          <w:rFonts w:ascii="Arial" w:hAnsi="Arial" w:cs="Arial"/>
          <w:sz w:val="22"/>
          <w:szCs w:val="22"/>
        </w:rPr>
        <w:t xml:space="preserve">adequately tests the safety function(s) </w:t>
      </w:r>
      <w:ins w:id="49" w:author="USNRC" w:date="2014-08-22T10:11:00Z">
        <w:r w:rsidR="00526246">
          <w:rPr>
            <w:rFonts w:ascii="Arial" w:hAnsi="Arial" w:cs="Arial"/>
            <w:sz w:val="22"/>
            <w:szCs w:val="22"/>
          </w:rPr>
          <w:t xml:space="preserve">and function(s) important to safety </w:t>
        </w:r>
      </w:ins>
      <w:r w:rsidR="00DB3D70" w:rsidRPr="009F60AB">
        <w:rPr>
          <w:rFonts w:ascii="Arial" w:hAnsi="Arial" w:cs="Arial"/>
          <w:sz w:val="22"/>
          <w:szCs w:val="22"/>
        </w:rPr>
        <w:t xml:space="preserve">that </w:t>
      </w:r>
      <w:ins w:id="50" w:author="USNRC" w:date="2014-07-29T08:39:00Z">
        <w:r w:rsidR="00A82965">
          <w:rPr>
            <w:rFonts w:ascii="Arial" w:hAnsi="Arial" w:cs="Arial"/>
            <w:sz w:val="22"/>
            <w:szCs w:val="22"/>
          </w:rPr>
          <w:t>could</w:t>
        </w:r>
        <w:r w:rsidR="00A82965" w:rsidRPr="009F60AB">
          <w:rPr>
            <w:rFonts w:ascii="Arial" w:hAnsi="Arial" w:cs="Arial"/>
            <w:sz w:val="22"/>
            <w:szCs w:val="22"/>
          </w:rPr>
          <w:t xml:space="preserve"> </w:t>
        </w:r>
      </w:ins>
      <w:r w:rsidR="00DB3D70" w:rsidRPr="009F60AB">
        <w:rPr>
          <w:rFonts w:ascii="Arial" w:hAnsi="Arial" w:cs="Arial"/>
          <w:sz w:val="22"/>
          <w:szCs w:val="22"/>
        </w:rPr>
        <w:t xml:space="preserve">have been affected by </w:t>
      </w:r>
      <w:ins w:id="51" w:author="USNRC" w:date="2014-07-29T11:25:00Z">
        <w:r w:rsidR="00210A15">
          <w:rPr>
            <w:rFonts w:ascii="Arial" w:hAnsi="Arial" w:cs="Arial"/>
            <w:sz w:val="22"/>
            <w:szCs w:val="22"/>
          </w:rPr>
          <w:t xml:space="preserve">completed </w:t>
        </w:r>
      </w:ins>
      <w:r w:rsidR="00DB3D70" w:rsidRPr="009F60AB">
        <w:rPr>
          <w:rFonts w:ascii="Arial" w:hAnsi="Arial" w:cs="Arial"/>
          <w:sz w:val="22"/>
          <w:szCs w:val="22"/>
        </w:rPr>
        <w:t>maintenance activit</w:t>
      </w:r>
      <w:ins w:id="52" w:author="USNRC" w:date="2014-07-29T11:25:00Z">
        <w:r w:rsidR="00210A15">
          <w:rPr>
            <w:rFonts w:ascii="Arial" w:hAnsi="Arial" w:cs="Arial"/>
            <w:sz w:val="22"/>
            <w:szCs w:val="22"/>
          </w:rPr>
          <w:t>ies</w:t>
        </w:r>
      </w:ins>
      <w:ins w:id="53" w:author="USNRC" w:date="2014-07-29T11:33:00Z">
        <w:r w:rsidR="00C13B5B">
          <w:rPr>
            <w:rFonts w:ascii="Arial" w:hAnsi="Arial" w:cs="Arial"/>
            <w:sz w:val="22"/>
            <w:szCs w:val="22"/>
          </w:rPr>
          <w:t>;</w:t>
        </w:r>
      </w:ins>
    </w:p>
    <w:p w:rsidR="007729DA" w:rsidRDefault="007729DA" w:rsidP="00A10A45">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spacing w:line="245" w:lineRule="exact"/>
        <w:ind w:left="2074"/>
        <w:rPr>
          <w:ins w:id="54" w:author="USNRC" w:date="2014-07-29T12:22:00Z"/>
          <w:rFonts w:ascii="Arial" w:hAnsi="Arial" w:cs="Arial"/>
          <w:sz w:val="22"/>
          <w:szCs w:val="22"/>
        </w:rPr>
      </w:pPr>
    </w:p>
    <w:p w:rsidR="007729DA" w:rsidRDefault="00827F38" w:rsidP="00A10A45">
      <w:pPr>
        <w:numPr>
          <w:ilvl w:val="2"/>
          <w:numId w:val="1"/>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55" w:author="USNRC" w:date="2014-07-29T12:22:00Z"/>
          <w:rFonts w:ascii="Arial" w:hAnsi="Arial" w:cs="Arial"/>
          <w:sz w:val="22"/>
          <w:szCs w:val="22"/>
        </w:rPr>
      </w:pPr>
      <w:ins w:id="56" w:author="USNRC" w:date="2014-07-29T13:12:00Z">
        <w:r>
          <w:rPr>
            <w:rFonts w:ascii="Arial" w:hAnsi="Arial" w:cs="Arial"/>
            <w:sz w:val="22"/>
            <w:szCs w:val="22"/>
          </w:rPr>
          <w:t>A</w:t>
        </w:r>
      </w:ins>
      <w:r w:rsidR="00DB3D70" w:rsidRPr="009F60AB">
        <w:rPr>
          <w:rFonts w:ascii="Arial" w:hAnsi="Arial" w:cs="Arial"/>
          <w:sz w:val="22"/>
          <w:szCs w:val="22"/>
        </w:rPr>
        <w:t>cceptance criteria in the procedure are consistent with information in the applicable licensing basis</w:t>
      </w:r>
      <w:ins w:id="57" w:author="USNRC" w:date="2014-08-22T13:02:00Z">
        <w:r w:rsidR="0099049B">
          <w:rPr>
            <w:rFonts w:ascii="Arial" w:hAnsi="Arial" w:cs="Arial"/>
            <w:sz w:val="22"/>
            <w:szCs w:val="22"/>
          </w:rPr>
          <w:t>,</w:t>
        </w:r>
      </w:ins>
      <w:r w:rsidR="00DB3D70" w:rsidRPr="009F60AB">
        <w:rPr>
          <w:rFonts w:ascii="Arial" w:hAnsi="Arial" w:cs="Arial"/>
          <w:sz w:val="22"/>
          <w:szCs w:val="22"/>
        </w:rPr>
        <w:t xml:space="preserve"> design-basis documents</w:t>
      </w:r>
      <w:ins w:id="58" w:author="USNRC" w:date="2014-08-22T13:02:00Z">
        <w:r w:rsidR="0099049B">
          <w:rPr>
            <w:rFonts w:ascii="Arial" w:hAnsi="Arial" w:cs="Arial"/>
            <w:sz w:val="22"/>
            <w:szCs w:val="22"/>
          </w:rPr>
          <w:t xml:space="preserve">, or </w:t>
        </w:r>
      </w:ins>
      <w:ins w:id="59" w:author="USNRC" w:date="2014-08-22T13:59:00Z">
        <w:r w:rsidR="00A572FA">
          <w:rPr>
            <w:rFonts w:ascii="Arial" w:hAnsi="Arial" w:cs="Arial"/>
            <w:sz w:val="22"/>
            <w:szCs w:val="22"/>
          </w:rPr>
          <w:t>appropriate</w:t>
        </w:r>
      </w:ins>
      <w:ins w:id="60" w:author="USNRC" w:date="2014-08-22T13:02:00Z">
        <w:r w:rsidR="0099049B">
          <w:rPr>
            <w:rFonts w:ascii="Arial" w:hAnsi="Arial" w:cs="Arial"/>
            <w:sz w:val="22"/>
            <w:szCs w:val="22"/>
          </w:rPr>
          <w:t xml:space="preserve"> standard</w:t>
        </w:r>
      </w:ins>
      <w:ins w:id="61" w:author="USNRC" w:date="2014-08-22T13:21:00Z">
        <w:r w:rsidR="00FE03F5">
          <w:rPr>
            <w:rFonts w:ascii="Arial" w:hAnsi="Arial" w:cs="Arial"/>
            <w:sz w:val="22"/>
            <w:szCs w:val="22"/>
          </w:rPr>
          <w:t>s</w:t>
        </w:r>
      </w:ins>
      <w:r w:rsidR="00DB3D70" w:rsidRPr="009F60AB">
        <w:rPr>
          <w:rFonts w:ascii="Arial" w:hAnsi="Arial" w:cs="Arial"/>
          <w:sz w:val="22"/>
          <w:szCs w:val="22"/>
        </w:rPr>
        <w:t>,</w:t>
      </w:r>
      <w:ins w:id="62" w:author="USNRC" w:date="2014-07-29T08:40:00Z">
        <w:r w:rsidR="00A82965">
          <w:rPr>
            <w:rFonts w:ascii="Arial" w:hAnsi="Arial" w:cs="Arial"/>
            <w:sz w:val="22"/>
            <w:szCs w:val="22"/>
          </w:rPr>
          <w:t xml:space="preserve"> </w:t>
        </w:r>
      </w:ins>
      <w:r w:rsidR="00DB3D70" w:rsidRPr="009F60AB">
        <w:rPr>
          <w:rFonts w:ascii="Arial" w:hAnsi="Arial" w:cs="Arial"/>
          <w:sz w:val="22"/>
          <w:szCs w:val="22"/>
        </w:rPr>
        <w:t>and</w:t>
      </w:r>
      <w:ins w:id="63" w:author="USNRC" w:date="2014-07-29T11:33:00Z">
        <w:r w:rsidR="00C13B5B">
          <w:rPr>
            <w:rFonts w:ascii="Arial" w:hAnsi="Arial" w:cs="Arial"/>
            <w:sz w:val="22"/>
            <w:szCs w:val="22"/>
          </w:rPr>
          <w:t>;</w:t>
        </w:r>
      </w:ins>
    </w:p>
    <w:p w:rsidR="00C13B5B" w:rsidRDefault="00C13B5B" w:rsidP="00A10A45">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spacing w:line="245" w:lineRule="exact"/>
        <w:ind w:left="2074"/>
        <w:rPr>
          <w:ins w:id="64" w:author="USNRC" w:date="2014-07-29T11:27:00Z"/>
          <w:rFonts w:ascii="Arial" w:hAnsi="Arial" w:cs="Arial"/>
          <w:sz w:val="22"/>
          <w:szCs w:val="22"/>
        </w:rPr>
      </w:pPr>
    </w:p>
    <w:p w:rsidR="008F5C62" w:rsidRDefault="00827F38" w:rsidP="00A10A45">
      <w:pPr>
        <w:numPr>
          <w:ilvl w:val="2"/>
          <w:numId w:val="1"/>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65" w:author="USNRC" w:date="2014-08-22T13:43:00Z"/>
          <w:rFonts w:ascii="Arial" w:hAnsi="Arial" w:cs="Arial"/>
          <w:sz w:val="22"/>
          <w:szCs w:val="22"/>
        </w:rPr>
      </w:pPr>
      <w:ins w:id="66" w:author="USNRC" w:date="2014-07-29T13:12:00Z">
        <w:r>
          <w:rPr>
            <w:rFonts w:ascii="Arial" w:hAnsi="Arial" w:cs="Arial"/>
            <w:sz w:val="22"/>
            <w:szCs w:val="22"/>
          </w:rPr>
          <w:t>P</w:t>
        </w:r>
      </w:ins>
      <w:r w:rsidR="00DB3D70" w:rsidRPr="009F60AB">
        <w:rPr>
          <w:rFonts w:ascii="Arial" w:hAnsi="Arial" w:cs="Arial"/>
          <w:sz w:val="22"/>
          <w:szCs w:val="22"/>
        </w:rPr>
        <w:t>rocedure has been properly reviewed and approved</w:t>
      </w:r>
      <w:r w:rsidR="00930142" w:rsidRPr="009F60AB">
        <w:rPr>
          <w:rFonts w:ascii="Arial" w:hAnsi="Arial" w:cs="Arial"/>
          <w:sz w:val="22"/>
          <w:szCs w:val="22"/>
        </w:rPr>
        <w:t>.</w:t>
      </w:r>
    </w:p>
    <w:p w:rsidR="00DB3D70" w:rsidRPr="009F60AB"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9F60AB" w:rsidRDefault="00210A15" w:rsidP="00DB3D70">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ins w:id="67" w:author="USNRC" w:date="2014-07-29T11:19:00Z">
        <w:r>
          <w:rPr>
            <w:rFonts w:ascii="Arial" w:hAnsi="Arial" w:cs="Arial"/>
            <w:sz w:val="22"/>
            <w:szCs w:val="22"/>
          </w:rPr>
          <w:t xml:space="preserve">Observe </w:t>
        </w:r>
      </w:ins>
      <w:ins w:id="68" w:author="USNRC" w:date="2014-07-29T10:45:00Z">
        <w:r w:rsidR="00776968" w:rsidRPr="003E43B9">
          <w:rPr>
            <w:rFonts w:ascii="Arial" w:hAnsi="Arial" w:cs="Arial"/>
            <w:sz w:val="22"/>
            <w:szCs w:val="22"/>
          </w:rPr>
          <w:t>pre-job brief</w:t>
        </w:r>
      </w:ins>
      <w:ins w:id="69" w:author="USNRC" w:date="2014-07-29T10:46:00Z">
        <w:r w:rsidR="00776968">
          <w:rPr>
            <w:rFonts w:ascii="Arial" w:hAnsi="Arial" w:cs="Arial"/>
            <w:sz w:val="22"/>
            <w:szCs w:val="22"/>
          </w:rPr>
          <w:t>s</w:t>
        </w:r>
      </w:ins>
      <w:ins w:id="70" w:author="USNRC" w:date="2014-07-29T10:45:00Z">
        <w:r w:rsidR="00776968">
          <w:rPr>
            <w:rFonts w:ascii="Arial" w:hAnsi="Arial" w:cs="Arial"/>
            <w:sz w:val="22"/>
            <w:szCs w:val="22"/>
          </w:rPr>
          <w:t>,</w:t>
        </w:r>
      </w:ins>
      <w:ins w:id="71" w:author="USNRC" w:date="2014-07-29T10:44:00Z">
        <w:r w:rsidR="00776968">
          <w:rPr>
            <w:rFonts w:ascii="Arial" w:hAnsi="Arial" w:cs="Arial"/>
            <w:sz w:val="22"/>
            <w:szCs w:val="22"/>
          </w:rPr>
          <w:t xml:space="preserve"> test</w:t>
        </w:r>
      </w:ins>
      <w:ins w:id="72" w:author="USNRC" w:date="2014-07-29T11:20:00Z">
        <w:r>
          <w:rPr>
            <w:rFonts w:ascii="Arial" w:hAnsi="Arial" w:cs="Arial"/>
            <w:sz w:val="22"/>
            <w:szCs w:val="22"/>
          </w:rPr>
          <w:t>ing</w:t>
        </w:r>
      </w:ins>
      <w:ins w:id="73" w:author="USNRC" w:date="2014-07-29T10:45:00Z">
        <w:r w:rsidR="00776968">
          <w:rPr>
            <w:rFonts w:ascii="Arial" w:hAnsi="Arial" w:cs="Arial"/>
            <w:sz w:val="22"/>
            <w:szCs w:val="22"/>
          </w:rPr>
          <w:t xml:space="preserve">, </w:t>
        </w:r>
      </w:ins>
      <w:ins w:id="74" w:author="USNRC" w:date="2014-07-29T11:20:00Z">
        <w:r>
          <w:rPr>
            <w:rFonts w:ascii="Arial" w:hAnsi="Arial" w:cs="Arial"/>
            <w:sz w:val="22"/>
            <w:szCs w:val="22"/>
          </w:rPr>
          <w:t xml:space="preserve">and </w:t>
        </w:r>
      </w:ins>
      <w:ins w:id="75" w:author="USNRC" w:date="2014-07-29T11:21:00Z">
        <w:r w:rsidRPr="003E43B9">
          <w:rPr>
            <w:rFonts w:ascii="Arial" w:hAnsi="Arial" w:cs="Arial"/>
            <w:sz w:val="22"/>
            <w:szCs w:val="22"/>
          </w:rPr>
          <w:t>post-test critiques</w:t>
        </w:r>
        <w:r>
          <w:rPr>
            <w:rFonts w:ascii="Arial" w:hAnsi="Arial" w:cs="Arial"/>
            <w:sz w:val="22"/>
            <w:szCs w:val="22"/>
          </w:rPr>
          <w:t xml:space="preserve"> </w:t>
        </w:r>
      </w:ins>
      <w:ins w:id="76" w:author="USNRC" w:date="2014-07-29T11:23:00Z">
        <w:r>
          <w:rPr>
            <w:rFonts w:ascii="Arial" w:hAnsi="Arial" w:cs="Arial"/>
            <w:sz w:val="22"/>
            <w:szCs w:val="22"/>
          </w:rPr>
          <w:t>if time permits</w:t>
        </w:r>
      </w:ins>
      <w:ins w:id="77" w:author="USNRC" w:date="2014-07-29T10:47:00Z">
        <w:r w:rsidR="00C82F50">
          <w:rPr>
            <w:rFonts w:ascii="Arial" w:hAnsi="Arial" w:cs="Arial"/>
            <w:sz w:val="22"/>
            <w:szCs w:val="22"/>
          </w:rPr>
          <w:t>.</w:t>
        </w:r>
      </w:ins>
      <w:ins w:id="78" w:author="USNRC" w:date="2014-07-29T10:44:00Z">
        <w:r w:rsidR="00776968" w:rsidRPr="009F60AB">
          <w:rPr>
            <w:rFonts w:ascii="Arial" w:hAnsi="Arial" w:cs="Arial"/>
            <w:sz w:val="22"/>
            <w:szCs w:val="22"/>
          </w:rPr>
          <w:t xml:space="preserve"> </w:t>
        </w:r>
      </w:ins>
      <w:ins w:id="79" w:author="USNRC" w:date="2014-07-29T10:47:00Z">
        <w:r w:rsidR="00C82F50">
          <w:rPr>
            <w:rFonts w:ascii="Arial" w:hAnsi="Arial" w:cs="Arial"/>
            <w:sz w:val="22"/>
            <w:szCs w:val="22"/>
          </w:rPr>
          <w:t xml:space="preserve"> </w:t>
        </w:r>
      </w:ins>
      <w:ins w:id="80" w:author="USNRC" w:date="2014-07-29T09:07:00Z">
        <w:r w:rsidR="00E67B3C">
          <w:rPr>
            <w:rFonts w:ascii="Arial" w:hAnsi="Arial" w:cs="Arial"/>
            <w:sz w:val="22"/>
            <w:szCs w:val="22"/>
          </w:rPr>
          <w:t>R</w:t>
        </w:r>
      </w:ins>
      <w:r w:rsidR="00DB3D70" w:rsidRPr="009F60AB">
        <w:rPr>
          <w:rFonts w:ascii="Arial" w:hAnsi="Arial" w:cs="Arial"/>
          <w:sz w:val="22"/>
          <w:szCs w:val="22"/>
        </w:rPr>
        <w:t xml:space="preserve">eview the </w:t>
      </w:r>
      <w:ins w:id="81" w:author="USNRC" w:date="2014-07-29T10:48:00Z">
        <w:r w:rsidR="00C82F50">
          <w:rPr>
            <w:rFonts w:ascii="Arial" w:hAnsi="Arial" w:cs="Arial"/>
            <w:sz w:val="22"/>
            <w:szCs w:val="22"/>
          </w:rPr>
          <w:t xml:space="preserve">completed </w:t>
        </w:r>
      </w:ins>
      <w:r w:rsidR="00DB3D70" w:rsidRPr="009F60AB">
        <w:rPr>
          <w:rFonts w:ascii="Arial" w:hAnsi="Arial" w:cs="Arial"/>
          <w:sz w:val="22"/>
          <w:szCs w:val="22"/>
        </w:rPr>
        <w:t xml:space="preserve">test </w:t>
      </w:r>
      <w:ins w:id="82" w:author="USNRC" w:date="2014-07-29T10:49:00Z">
        <w:r w:rsidR="00C82F50">
          <w:rPr>
            <w:rFonts w:ascii="Arial" w:hAnsi="Arial" w:cs="Arial"/>
            <w:sz w:val="22"/>
            <w:szCs w:val="22"/>
          </w:rPr>
          <w:t xml:space="preserve">procedure and </w:t>
        </w:r>
      </w:ins>
      <w:r w:rsidR="00DB3D70" w:rsidRPr="009F60AB">
        <w:rPr>
          <w:rFonts w:ascii="Arial" w:hAnsi="Arial" w:cs="Arial"/>
          <w:sz w:val="22"/>
          <w:szCs w:val="22"/>
        </w:rPr>
        <w:t>data</w:t>
      </w:r>
      <w:ins w:id="83" w:author="USNRC" w:date="2014-07-30T07:21:00Z">
        <w:r w:rsidR="00A10A45">
          <w:rPr>
            <w:rFonts w:ascii="Arial" w:hAnsi="Arial" w:cs="Arial"/>
            <w:sz w:val="22"/>
            <w:szCs w:val="22"/>
          </w:rPr>
          <w:t xml:space="preserve">. </w:t>
        </w:r>
      </w:ins>
      <w:ins w:id="84" w:author="USNRC" w:date="2014-07-29T10:42:00Z">
        <w:r w:rsidR="00776968">
          <w:rPr>
            <w:rFonts w:ascii="Arial" w:hAnsi="Arial" w:cs="Arial"/>
            <w:sz w:val="22"/>
            <w:szCs w:val="22"/>
          </w:rPr>
          <w:t xml:space="preserve"> </w:t>
        </w:r>
      </w:ins>
      <w:proofErr w:type="spellStart"/>
      <w:ins w:id="85" w:author="USNRC" w:date="2014-07-30T07:21:00Z">
        <w:r w:rsidR="00A10A45">
          <w:rPr>
            <w:rFonts w:ascii="Arial" w:hAnsi="Arial" w:cs="Arial"/>
            <w:sz w:val="22"/>
            <w:szCs w:val="22"/>
          </w:rPr>
          <w:t>W</w:t>
        </w:r>
      </w:ins>
      <w:ins w:id="86" w:author="USNRC" w:date="2014-07-29T09:18:00Z">
        <w:r w:rsidR="00767956">
          <w:rPr>
            <w:rFonts w:ascii="Arial" w:hAnsi="Arial" w:cs="Arial"/>
            <w:sz w:val="22"/>
            <w:szCs w:val="22"/>
          </w:rPr>
          <w:t>alkdown</w:t>
        </w:r>
        <w:proofErr w:type="spellEnd"/>
        <w:r w:rsidR="00767956">
          <w:rPr>
            <w:rFonts w:ascii="Arial" w:hAnsi="Arial" w:cs="Arial"/>
            <w:sz w:val="22"/>
            <w:szCs w:val="22"/>
          </w:rPr>
          <w:t xml:space="preserve"> the affected work site</w:t>
        </w:r>
      </w:ins>
      <w:ins w:id="87" w:author="USNRC" w:date="2014-07-29T10:49:00Z">
        <w:r w:rsidR="00C82F50">
          <w:rPr>
            <w:rFonts w:ascii="Arial" w:hAnsi="Arial" w:cs="Arial"/>
            <w:sz w:val="22"/>
            <w:szCs w:val="22"/>
          </w:rPr>
          <w:t>.  V</w:t>
        </w:r>
      </w:ins>
      <w:r w:rsidR="00DB3D70" w:rsidRPr="009F60AB">
        <w:rPr>
          <w:rFonts w:ascii="Arial" w:hAnsi="Arial" w:cs="Arial"/>
          <w:sz w:val="22"/>
          <w:szCs w:val="22"/>
        </w:rPr>
        <w:t>erify that:</w:t>
      </w:r>
    </w:p>
    <w:p w:rsidR="00DB3D70" w:rsidRPr="009F60AB"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Default="00827F38"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88" w:author="USNRC" w:date="2014-07-29T10:02:00Z"/>
          <w:rFonts w:ascii="Arial" w:hAnsi="Arial" w:cs="Arial"/>
          <w:sz w:val="22"/>
          <w:szCs w:val="22"/>
        </w:rPr>
      </w:pPr>
      <w:ins w:id="89" w:author="USNRC" w:date="2014-07-29T13:12:00Z">
        <w:r>
          <w:rPr>
            <w:rFonts w:ascii="Arial" w:hAnsi="Arial" w:cs="Arial"/>
            <w:sz w:val="22"/>
            <w:szCs w:val="22"/>
          </w:rPr>
          <w:t>P</w:t>
        </w:r>
      </w:ins>
      <w:r w:rsidR="00DB3D70" w:rsidRPr="009F60AB">
        <w:rPr>
          <w:rFonts w:ascii="Arial" w:hAnsi="Arial" w:cs="Arial"/>
          <w:sz w:val="22"/>
          <w:szCs w:val="22"/>
        </w:rPr>
        <w:t>erformance of the affected system(s) and component(s) satisfies the procedure’s acceptance criteria</w:t>
      </w:r>
      <w:r w:rsidR="008F5C62" w:rsidRPr="009F60AB">
        <w:rPr>
          <w:rFonts w:ascii="Arial" w:hAnsi="Arial" w:cs="Arial"/>
          <w:sz w:val="22"/>
          <w:szCs w:val="22"/>
        </w:rPr>
        <w:t>;</w:t>
      </w:r>
    </w:p>
    <w:p w:rsidR="00EA60F6" w:rsidRDefault="00EA60F6" w:rsidP="00EA60F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ind w:left="1440"/>
        <w:rPr>
          <w:ins w:id="90" w:author="USNRC" w:date="2014-07-29T09:19:00Z"/>
          <w:rFonts w:ascii="Arial" w:hAnsi="Arial" w:cs="Arial"/>
          <w:sz w:val="22"/>
          <w:szCs w:val="22"/>
        </w:rPr>
      </w:pPr>
    </w:p>
    <w:p w:rsidR="00767956" w:rsidRPr="009F60AB" w:rsidRDefault="00827F38"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ins w:id="91" w:author="USNRC" w:date="2014-07-29T13:13:00Z">
        <w:r>
          <w:rPr>
            <w:rFonts w:ascii="Arial" w:hAnsi="Arial" w:cs="Arial"/>
            <w:sz w:val="22"/>
            <w:szCs w:val="22"/>
          </w:rPr>
          <w:t>S</w:t>
        </w:r>
      </w:ins>
      <w:ins w:id="92" w:author="USNRC" w:date="2014-07-29T10:04:00Z">
        <w:r w:rsidR="00EA60F6">
          <w:rPr>
            <w:rFonts w:ascii="Arial" w:hAnsi="Arial" w:cs="Arial"/>
            <w:sz w:val="22"/>
            <w:szCs w:val="22"/>
          </w:rPr>
          <w:t xml:space="preserve">cope of the test </w:t>
        </w:r>
      </w:ins>
      <w:ins w:id="93" w:author="USNRC" w:date="2014-07-29T10:05:00Z">
        <w:r w:rsidR="00EA60F6">
          <w:rPr>
            <w:rFonts w:ascii="Arial" w:hAnsi="Arial" w:cs="Arial"/>
            <w:sz w:val="22"/>
            <w:szCs w:val="22"/>
          </w:rPr>
          <w:t xml:space="preserve">and its acceptance criteria provides reasonable assurance of </w:t>
        </w:r>
      </w:ins>
      <w:ins w:id="94" w:author="USNRC" w:date="2014-07-29T09:30:00Z">
        <w:r w:rsidR="00CD7A3D">
          <w:rPr>
            <w:rFonts w:ascii="Arial" w:hAnsi="Arial" w:cs="Arial"/>
            <w:sz w:val="22"/>
            <w:szCs w:val="22"/>
          </w:rPr>
          <w:t xml:space="preserve">system </w:t>
        </w:r>
      </w:ins>
      <w:ins w:id="95" w:author="USNRC" w:date="2014-07-29T09:31:00Z">
        <w:r w:rsidR="00CD7A3D">
          <w:rPr>
            <w:rFonts w:ascii="Arial" w:hAnsi="Arial" w:cs="Arial"/>
            <w:sz w:val="22"/>
            <w:szCs w:val="22"/>
          </w:rPr>
          <w:t>operability</w:t>
        </w:r>
      </w:ins>
      <w:ins w:id="96" w:author="USNRC" w:date="2014-07-29T09:30:00Z">
        <w:r w:rsidR="00CD7A3D">
          <w:rPr>
            <w:rFonts w:ascii="Arial" w:hAnsi="Arial" w:cs="Arial"/>
            <w:sz w:val="22"/>
            <w:szCs w:val="22"/>
          </w:rPr>
          <w:t xml:space="preserve"> </w:t>
        </w:r>
      </w:ins>
      <w:ins w:id="97" w:author="USNRC" w:date="2014-07-29T09:31:00Z">
        <w:r w:rsidR="00CD7A3D">
          <w:rPr>
            <w:rFonts w:ascii="Arial" w:hAnsi="Arial" w:cs="Arial"/>
            <w:sz w:val="22"/>
            <w:szCs w:val="22"/>
          </w:rPr>
          <w:t>or functionality</w:t>
        </w:r>
      </w:ins>
      <w:ins w:id="98" w:author="USNRC" w:date="2014-07-29T10:06:00Z">
        <w:r w:rsidR="00EA60F6">
          <w:rPr>
            <w:rFonts w:ascii="Arial" w:hAnsi="Arial" w:cs="Arial"/>
            <w:sz w:val="22"/>
            <w:szCs w:val="22"/>
          </w:rPr>
          <w:t xml:space="preserve"> considering the </w:t>
        </w:r>
      </w:ins>
      <w:ins w:id="99" w:author="USNRC" w:date="2014-07-29T10:07:00Z">
        <w:r w:rsidR="00EA60F6">
          <w:rPr>
            <w:rFonts w:ascii="Arial" w:hAnsi="Arial" w:cs="Arial"/>
            <w:sz w:val="22"/>
            <w:szCs w:val="22"/>
          </w:rPr>
          <w:t xml:space="preserve">scope of </w:t>
        </w:r>
      </w:ins>
      <w:ins w:id="100" w:author="USNRC" w:date="2014-07-29T10:06:00Z">
        <w:r w:rsidR="00EA60F6">
          <w:rPr>
            <w:rFonts w:ascii="Arial" w:hAnsi="Arial" w:cs="Arial"/>
            <w:sz w:val="22"/>
            <w:szCs w:val="22"/>
          </w:rPr>
          <w:t>work</w:t>
        </w:r>
      </w:ins>
      <w:ins w:id="101" w:author="USNRC" w:date="2014-09-18T12:33:00Z">
        <w:r w:rsidR="00534C59">
          <w:rPr>
            <w:rFonts w:ascii="Arial" w:hAnsi="Arial" w:cs="Arial"/>
            <w:sz w:val="22"/>
            <w:szCs w:val="22"/>
          </w:rPr>
          <w:t>.  F</w:t>
        </w:r>
      </w:ins>
      <w:ins w:id="102" w:author="USNRC" w:date="2014-09-18T12:17:00Z">
        <w:r w:rsidR="00BB4E69" w:rsidRPr="00CF30D8">
          <w:rPr>
            <w:rFonts w:ascii="Arial" w:hAnsi="Arial" w:cs="Arial"/>
            <w:sz w:val="22"/>
            <w:szCs w:val="22"/>
          </w:rPr>
          <w:t>or example, the residual heat removal (RHR) system functions at a wide range of pressure.</w:t>
        </w:r>
        <w:r w:rsidR="00BB4E69">
          <w:rPr>
            <w:rFonts w:ascii="Arial" w:hAnsi="Arial" w:cs="Arial"/>
            <w:sz w:val="22"/>
            <w:szCs w:val="22"/>
          </w:rPr>
          <w:t xml:space="preserve"> </w:t>
        </w:r>
        <w:r w:rsidR="00BB4E69" w:rsidRPr="00CF30D8">
          <w:rPr>
            <w:rFonts w:ascii="Arial" w:hAnsi="Arial" w:cs="Arial"/>
            <w:sz w:val="22"/>
            <w:szCs w:val="22"/>
          </w:rPr>
          <w:t xml:space="preserve"> As applicable for the work performed, does the licensee perform the PMT at the highest reasonable pressure for the RHR system component?</w:t>
        </w:r>
      </w:ins>
      <w:ins w:id="103" w:author="USNRC" w:date="2014-07-29T10:06:00Z">
        <w:r w:rsidR="00EA60F6">
          <w:rPr>
            <w:rFonts w:ascii="Arial" w:hAnsi="Arial" w:cs="Arial"/>
            <w:sz w:val="22"/>
            <w:szCs w:val="22"/>
          </w:rPr>
          <w:t>;</w:t>
        </w:r>
      </w:ins>
    </w:p>
    <w:p w:rsidR="00DB3D70" w:rsidRPr="009F60AB"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9F60AB" w:rsidRDefault="00827F38"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ins w:id="104" w:author="USNRC" w:date="2014-07-29T13:13:00Z">
        <w:r>
          <w:rPr>
            <w:rFonts w:ascii="Arial" w:hAnsi="Arial" w:cs="Arial"/>
            <w:sz w:val="22"/>
            <w:szCs w:val="22"/>
          </w:rPr>
          <w:t>E</w:t>
        </w:r>
      </w:ins>
      <w:r w:rsidR="008F5C62" w:rsidRPr="009F60AB">
        <w:rPr>
          <w:rFonts w:ascii="Arial" w:hAnsi="Arial" w:cs="Arial"/>
          <w:sz w:val="22"/>
          <w:szCs w:val="22"/>
        </w:rPr>
        <w:t>ffects of testing on the plant have been adequately addressed;</w:t>
      </w:r>
    </w:p>
    <w:p w:rsidR="00DB3D70" w:rsidRPr="009F60AB"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9F60AB" w:rsidRDefault="00827F38"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ins w:id="105" w:author="USNRC" w:date="2014-07-29T13:13:00Z">
        <w:r>
          <w:rPr>
            <w:rFonts w:ascii="Arial" w:hAnsi="Arial" w:cs="Arial"/>
            <w:sz w:val="22"/>
            <w:szCs w:val="22"/>
          </w:rPr>
          <w:t>T</w:t>
        </w:r>
      </w:ins>
      <w:r w:rsidR="008F5C62" w:rsidRPr="009F60AB">
        <w:rPr>
          <w:rFonts w:ascii="Arial" w:hAnsi="Arial" w:cs="Arial"/>
          <w:sz w:val="22"/>
          <w:szCs w:val="22"/>
        </w:rPr>
        <w:t>est equipment is calibrated, and is within its current calibration cycle;</w:t>
      </w:r>
    </w:p>
    <w:p w:rsidR="00DB3D70" w:rsidRPr="009F60AB"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9F60AB" w:rsidRDefault="00827F38"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ins w:id="106" w:author="USNRC" w:date="2014-07-29T13:13:00Z">
        <w:r>
          <w:rPr>
            <w:rFonts w:ascii="Arial" w:hAnsi="Arial" w:cs="Arial"/>
            <w:sz w:val="22"/>
            <w:szCs w:val="22"/>
          </w:rPr>
          <w:t>T</w:t>
        </w:r>
      </w:ins>
      <w:r w:rsidR="008F5C62" w:rsidRPr="009F60AB">
        <w:rPr>
          <w:rFonts w:ascii="Arial" w:hAnsi="Arial" w:cs="Arial"/>
          <w:sz w:val="22"/>
          <w:szCs w:val="22"/>
        </w:rPr>
        <w:t>est equipment used is within its required range and accuracy;</w:t>
      </w:r>
    </w:p>
    <w:p w:rsidR="00DB3D70" w:rsidRPr="009F60AB"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9F60AB" w:rsidRDefault="00827F38"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ins w:id="107" w:author="USNRC" w:date="2014-07-29T13:13:00Z">
        <w:r>
          <w:rPr>
            <w:rFonts w:ascii="Arial" w:hAnsi="Arial" w:cs="Arial"/>
            <w:sz w:val="22"/>
            <w:szCs w:val="22"/>
          </w:rPr>
          <w:t>A</w:t>
        </w:r>
      </w:ins>
      <w:r w:rsidR="008F5C62" w:rsidRPr="009F60AB">
        <w:rPr>
          <w:rFonts w:ascii="Arial" w:hAnsi="Arial" w:cs="Arial"/>
          <w:sz w:val="22"/>
          <w:szCs w:val="22"/>
        </w:rPr>
        <w:t>pplicable prerequisites described in the test procedure are satisfied;</w:t>
      </w:r>
    </w:p>
    <w:p w:rsidR="00DB3D70" w:rsidRPr="009F60AB"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DB3D70" w:rsidRPr="009F60AB" w:rsidRDefault="00827F38"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ins w:id="108" w:author="USNRC" w:date="2014-07-29T13:13:00Z">
        <w:r>
          <w:rPr>
            <w:rFonts w:ascii="Arial" w:hAnsi="Arial" w:cs="Arial"/>
            <w:sz w:val="22"/>
            <w:szCs w:val="22"/>
          </w:rPr>
          <w:t>A</w:t>
        </w:r>
      </w:ins>
      <w:r w:rsidR="00DB3D70" w:rsidRPr="009F60AB">
        <w:rPr>
          <w:rFonts w:ascii="Arial" w:hAnsi="Arial" w:cs="Arial"/>
          <w:sz w:val="22"/>
          <w:szCs w:val="22"/>
        </w:rPr>
        <w:t>ffected systems or components are removed from service in accordance with approved procedures;</w:t>
      </w:r>
    </w:p>
    <w:p w:rsidR="00DB3D70" w:rsidRPr="009F60AB"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9F60AB" w:rsidRDefault="00827F38"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ins w:id="109" w:author="USNRC" w:date="2014-07-29T13:13:00Z">
        <w:r>
          <w:rPr>
            <w:rFonts w:ascii="Arial" w:hAnsi="Arial" w:cs="Arial"/>
            <w:sz w:val="22"/>
            <w:szCs w:val="22"/>
          </w:rPr>
          <w:t>T</w:t>
        </w:r>
      </w:ins>
      <w:r w:rsidR="008F5C62" w:rsidRPr="009F60AB">
        <w:rPr>
          <w:rFonts w:ascii="Arial" w:hAnsi="Arial" w:cs="Arial"/>
          <w:sz w:val="22"/>
          <w:szCs w:val="22"/>
        </w:rPr>
        <w:t>est is performed in accordance with the test procedure and other applicable procedures;</w:t>
      </w:r>
    </w:p>
    <w:p w:rsidR="00DB3D70" w:rsidRPr="009F60AB"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D406FC" w:rsidRDefault="008F5C62"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sectPr w:rsidR="00D406FC" w:rsidSect="008C343B">
          <w:pgSz w:w="12240" w:h="15840" w:code="1"/>
          <w:pgMar w:top="1080" w:right="1440" w:bottom="720" w:left="1440" w:header="1440" w:footer="1440" w:gutter="0"/>
          <w:pgNumType w:fmt="numberInDash"/>
          <w:cols w:space="720"/>
          <w:docGrid w:linePitch="326"/>
        </w:sectPr>
      </w:pPr>
      <w:r w:rsidRPr="009F60AB">
        <w:rPr>
          <w:rFonts w:ascii="Arial" w:hAnsi="Arial" w:cs="Arial"/>
          <w:sz w:val="22"/>
          <w:szCs w:val="22"/>
        </w:rPr>
        <w:t xml:space="preserve">Jumpers installed </w:t>
      </w:r>
      <w:ins w:id="110" w:author="USNRC" w:date="2014-07-29T09:05:00Z">
        <w:r w:rsidR="00E67B3C">
          <w:rPr>
            <w:rFonts w:ascii="Arial" w:hAnsi="Arial" w:cs="Arial"/>
            <w:sz w:val="22"/>
            <w:szCs w:val="22"/>
          </w:rPr>
          <w:t>and</w:t>
        </w:r>
      </w:ins>
      <w:r w:rsidRPr="009F60AB">
        <w:rPr>
          <w:rFonts w:ascii="Arial" w:hAnsi="Arial" w:cs="Arial"/>
          <w:sz w:val="22"/>
          <w:szCs w:val="22"/>
        </w:rPr>
        <w:t xml:space="preserve"> leads lifted during testing are </w:t>
      </w:r>
      <w:ins w:id="111" w:author="USNRC" w:date="2014-07-29T10:13:00Z">
        <w:r w:rsidR="00045021">
          <w:rPr>
            <w:rFonts w:ascii="Arial" w:hAnsi="Arial" w:cs="Arial"/>
            <w:sz w:val="22"/>
            <w:szCs w:val="22"/>
          </w:rPr>
          <w:t xml:space="preserve">appropriately </w:t>
        </w:r>
      </w:ins>
      <w:r w:rsidRPr="009F60AB">
        <w:rPr>
          <w:rFonts w:ascii="Arial" w:hAnsi="Arial" w:cs="Arial"/>
          <w:sz w:val="22"/>
          <w:szCs w:val="22"/>
        </w:rPr>
        <w:t>controlled</w:t>
      </w:r>
      <w:ins w:id="112" w:author="USNRC" w:date="2014-07-29T10:10:00Z">
        <w:r w:rsidR="00EA60F6">
          <w:rPr>
            <w:rFonts w:ascii="Arial" w:hAnsi="Arial" w:cs="Arial"/>
            <w:sz w:val="22"/>
            <w:szCs w:val="22"/>
          </w:rPr>
          <w:t>,</w:t>
        </w:r>
      </w:ins>
      <w:r w:rsidRPr="009F60AB">
        <w:rPr>
          <w:rFonts w:ascii="Arial" w:hAnsi="Arial" w:cs="Arial"/>
          <w:sz w:val="22"/>
          <w:szCs w:val="22"/>
        </w:rPr>
        <w:t xml:space="preserve"> restored</w:t>
      </w:r>
      <w:ins w:id="113" w:author="USNRC" w:date="2014-07-29T10:10:00Z">
        <w:r w:rsidR="00EA60F6">
          <w:rPr>
            <w:rFonts w:ascii="Arial" w:hAnsi="Arial" w:cs="Arial"/>
            <w:sz w:val="22"/>
            <w:szCs w:val="22"/>
          </w:rPr>
          <w:t xml:space="preserve">, and </w:t>
        </w:r>
      </w:ins>
      <w:ins w:id="114" w:author="USNRC" w:date="2014-07-29T10:13:00Z">
        <w:r w:rsidR="00045021">
          <w:rPr>
            <w:rFonts w:ascii="Arial" w:hAnsi="Arial" w:cs="Arial"/>
            <w:sz w:val="22"/>
            <w:szCs w:val="22"/>
          </w:rPr>
          <w:t>removed</w:t>
        </w:r>
      </w:ins>
      <w:r w:rsidRPr="009F60AB">
        <w:rPr>
          <w:rFonts w:ascii="Arial" w:hAnsi="Arial" w:cs="Arial"/>
          <w:sz w:val="22"/>
          <w:szCs w:val="22"/>
        </w:rPr>
        <w:t>;</w:t>
      </w:r>
    </w:p>
    <w:p w:rsidR="00DB3D70" w:rsidRPr="009F60AB"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9F50E0" w:rsidRPr="009F60AB" w:rsidRDefault="00F6221A"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9F60AB">
        <w:rPr>
          <w:rFonts w:ascii="Arial" w:hAnsi="Arial" w:cs="Arial"/>
          <w:sz w:val="22"/>
          <w:szCs w:val="22"/>
        </w:rPr>
        <w:t>Electrical connections are secure and maintain their intended design function;</w:t>
      </w:r>
    </w:p>
    <w:p w:rsidR="009F50E0" w:rsidRPr="009F60AB" w:rsidRDefault="009F50E0" w:rsidP="00827F38">
      <w:pPr>
        <w:pStyle w:val="ListParagraph"/>
        <w:rPr>
          <w:rFonts w:ascii="Arial" w:hAnsi="Arial" w:cs="Arial"/>
          <w:sz w:val="22"/>
          <w:szCs w:val="22"/>
        </w:rPr>
      </w:pPr>
    </w:p>
    <w:p w:rsidR="008F5C62" w:rsidRPr="009F60AB" w:rsidRDefault="009858F0"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ins w:id="115" w:author="USNRC" w:date="2014-08-22T10:22:00Z">
        <w:r>
          <w:rPr>
            <w:rFonts w:ascii="Arial" w:hAnsi="Arial" w:cs="Arial"/>
            <w:sz w:val="22"/>
            <w:szCs w:val="22"/>
          </w:rPr>
          <w:t>T</w:t>
        </w:r>
      </w:ins>
      <w:r w:rsidR="008F5C62" w:rsidRPr="009F60AB">
        <w:rPr>
          <w:rFonts w:ascii="Arial" w:hAnsi="Arial" w:cs="Arial"/>
          <w:sz w:val="22"/>
          <w:szCs w:val="22"/>
        </w:rPr>
        <w:t>est data</w:t>
      </w:r>
      <w:ins w:id="116" w:author="USNRC" w:date="2014-07-29T13:25:00Z">
        <w:r w:rsidR="00C2613F">
          <w:rPr>
            <w:rFonts w:ascii="Arial" w:hAnsi="Arial" w:cs="Arial"/>
            <w:sz w:val="22"/>
            <w:szCs w:val="22"/>
          </w:rPr>
          <w:t xml:space="preserve"> </w:t>
        </w:r>
      </w:ins>
      <w:ins w:id="117" w:author="USNRC" w:date="2014-07-29T13:26:00Z">
        <w:r w:rsidR="00C2613F">
          <w:rPr>
            <w:rFonts w:ascii="Arial" w:hAnsi="Arial" w:cs="Arial"/>
            <w:sz w:val="22"/>
            <w:szCs w:val="22"/>
          </w:rPr>
          <w:t>is</w:t>
        </w:r>
      </w:ins>
      <w:r w:rsidR="008F5C62" w:rsidRPr="009F60AB">
        <w:rPr>
          <w:rFonts w:ascii="Arial" w:hAnsi="Arial" w:cs="Arial"/>
          <w:sz w:val="22"/>
          <w:szCs w:val="22"/>
        </w:rPr>
        <w:t xml:space="preserve"> accurate, complete, and valid;</w:t>
      </w:r>
    </w:p>
    <w:p w:rsidR="00DB3D70" w:rsidRPr="009F60AB" w:rsidRDefault="00DB3D70" w:rsidP="00827F38">
      <w:pPr>
        <w:pStyle w:val="ListParagraph"/>
        <w:rPr>
          <w:rFonts w:ascii="Arial" w:hAnsi="Arial" w:cs="Arial"/>
          <w:sz w:val="22"/>
          <w:szCs w:val="22"/>
        </w:rPr>
      </w:pPr>
    </w:p>
    <w:p w:rsidR="008F5C62" w:rsidRPr="009F60AB" w:rsidRDefault="00827F38"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ins w:id="118" w:author="USNRC" w:date="2014-07-29T13:14:00Z">
        <w:r>
          <w:rPr>
            <w:rFonts w:ascii="Arial" w:hAnsi="Arial" w:cs="Arial"/>
            <w:sz w:val="22"/>
            <w:szCs w:val="22"/>
          </w:rPr>
          <w:t>T</w:t>
        </w:r>
      </w:ins>
      <w:r w:rsidR="008F5C62" w:rsidRPr="009F60AB">
        <w:rPr>
          <w:rFonts w:ascii="Arial" w:hAnsi="Arial" w:cs="Arial"/>
          <w:sz w:val="22"/>
          <w:szCs w:val="22"/>
        </w:rPr>
        <w:t>est equipment is removed after testing;</w:t>
      </w:r>
    </w:p>
    <w:p w:rsidR="00DB3D70" w:rsidRPr="009F60AB" w:rsidRDefault="00DB3D70" w:rsidP="00827F38">
      <w:pPr>
        <w:pStyle w:val="ListParagraph"/>
        <w:rPr>
          <w:rFonts w:ascii="Arial" w:hAnsi="Arial" w:cs="Arial"/>
          <w:sz w:val="22"/>
          <w:szCs w:val="22"/>
        </w:rPr>
      </w:pPr>
    </w:p>
    <w:p w:rsidR="008F5C62" w:rsidRDefault="008F5C62"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119" w:author="USNRC" w:date="2014-07-29T09:16:00Z"/>
          <w:rFonts w:ascii="Arial" w:hAnsi="Arial" w:cs="Arial"/>
          <w:sz w:val="22"/>
          <w:szCs w:val="22"/>
        </w:rPr>
      </w:pPr>
      <w:r w:rsidRPr="009F60AB">
        <w:rPr>
          <w:rFonts w:ascii="Arial" w:hAnsi="Arial" w:cs="Arial"/>
          <w:sz w:val="22"/>
          <w:szCs w:val="22"/>
        </w:rPr>
        <w:t>After completion of testing, equipment is returned to the positions/status required to maintain the system operable</w:t>
      </w:r>
      <w:ins w:id="120" w:author="USNRC" w:date="2014-08-22T13:03:00Z">
        <w:r w:rsidR="0099049B">
          <w:rPr>
            <w:rFonts w:ascii="Arial" w:hAnsi="Arial" w:cs="Arial"/>
            <w:sz w:val="22"/>
            <w:szCs w:val="22"/>
          </w:rPr>
          <w:t xml:space="preserve"> or functional</w:t>
        </w:r>
      </w:ins>
      <w:r w:rsidRPr="009F60AB">
        <w:rPr>
          <w:rFonts w:ascii="Arial" w:hAnsi="Arial" w:cs="Arial"/>
          <w:sz w:val="22"/>
          <w:szCs w:val="22"/>
        </w:rPr>
        <w:t>, in accordance with approved procedures;</w:t>
      </w:r>
    </w:p>
    <w:p w:rsidR="00767956" w:rsidRDefault="00767956" w:rsidP="00827F38">
      <w:pPr>
        <w:pStyle w:val="ListParagraph"/>
        <w:rPr>
          <w:ins w:id="121" w:author="USNRC" w:date="2014-07-29T09:16:00Z"/>
          <w:rFonts w:ascii="Arial" w:hAnsi="Arial" w:cs="Arial"/>
          <w:sz w:val="22"/>
          <w:szCs w:val="22"/>
        </w:rPr>
      </w:pPr>
    </w:p>
    <w:p w:rsidR="00767956" w:rsidRDefault="00767956"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122" w:author="USNRC" w:date="2014-07-29T10:13:00Z"/>
          <w:rFonts w:ascii="Arial" w:hAnsi="Arial" w:cs="Arial"/>
          <w:sz w:val="22"/>
          <w:szCs w:val="22"/>
        </w:rPr>
      </w:pPr>
      <w:ins w:id="123" w:author="USNRC" w:date="2014-07-29T09:17:00Z">
        <w:r>
          <w:rPr>
            <w:rFonts w:ascii="Arial" w:hAnsi="Arial" w:cs="Arial"/>
            <w:sz w:val="22"/>
            <w:szCs w:val="22"/>
          </w:rPr>
          <w:t>Enclosure</w:t>
        </w:r>
      </w:ins>
      <w:ins w:id="124" w:author="USNRC" w:date="2014-07-29T10:13:00Z">
        <w:r w:rsidR="00045021">
          <w:rPr>
            <w:rFonts w:ascii="Arial" w:hAnsi="Arial" w:cs="Arial"/>
            <w:sz w:val="22"/>
            <w:szCs w:val="22"/>
          </w:rPr>
          <w:t xml:space="preserve">s, seals, </w:t>
        </w:r>
      </w:ins>
      <w:ins w:id="125" w:author="USNRC" w:date="2014-07-29T10:36:00Z">
        <w:r w:rsidR="00776968">
          <w:rPr>
            <w:rFonts w:ascii="Arial" w:hAnsi="Arial" w:cs="Arial"/>
            <w:sz w:val="22"/>
            <w:szCs w:val="22"/>
          </w:rPr>
          <w:t xml:space="preserve">shielding, </w:t>
        </w:r>
      </w:ins>
      <w:ins w:id="126" w:author="USNRC" w:date="2014-07-29T10:13:00Z">
        <w:r w:rsidR="00045021">
          <w:rPr>
            <w:rFonts w:ascii="Arial" w:hAnsi="Arial" w:cs="Arial"/>
            <w:sz w:val="22"/>
            <w:szCs w:val="22"/>
          </w:rPr>
          <w:t>and protective features are appropriately restored;</w:t>
        </w:r>
      </w:ins>
    </w:p>
    <w:p w:rsidR="00045021" w:rsidRDefault="00045021" w:rsidP="00827F38">
      <w:pPr>
        <w:pStyle w:val="ListParagraph"/>
        <w:rPr>
          <w:ins w:id="127" w:author="USNRC" w:date="2014-07-29T10:14:00Z"/>
          <w:rFonts w:ascii="Arial" w:hAnsi="Arial" w:cs="Arial"/>
          <w:sz w:val="22"/>
          <w:szCs w:val="22"/>
        </w:rPr>
      </w:pPr>
    </w:p>
    <w:p w:rsidR="00045021" w:rsidRPr="009F60AB" w:rsidRDefault="00045021"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ins w:id="128" w:author="USNRC" w:date="2014-07-29T10:15:00Z">
        <w:r>
          <w:rPr>
            <w:rFonts w:ascii="Arial" w:hAnsi="Arial" w:cs="Arial"/>
            <w:sz w:val="22"/>
            <w:szCs w:val="22"/>
          </w:rPr>
          <w:t xml:space="preserve">Work site cleanliness is maintained.  Tools, rags, and other </w:t>
        </w:r>
      </w:ins>
      <w:ins w:id="129" w:author="USNRC" w:date="2014-07-29T10:17:00Z">
        <w:r>
          <w:rPr>
            <w:rFonts w:ascii="Arial" w:hAnsi="Arial" w:cs="Arial"/>
            <w:sz w:val="22"/>
            <w:szCs w:val="22"/>
          </w:rPr>
          <w:t>debris</w:t>
        </w:r>
      </w:ins>
      <w:ins w:id="130" w:author="USNRC" w:date="2014-07-29T10:15:00Z">
        <w:r>
          <w:rPr>
            <w:rFonts w:ascii="Arial" w:hAnsi="Arial" w:cs="Arial"/>
            <w:sz w:val="22"/>
            <w:szCs w:val="22"/>
          </w:rPr>
          <w:t xml:space="preserve"> </w:t>
        </w:r>
      </w:ins>
      <w:ins w:id="131" w:author="USNRC" w:date="2014-07-29T10:17:00Z">
        <w:r>
          <w:rPr>
            <w:rFonts w:ascii="Arial" w:hAnsi="Arial" w:cs="Arial"/>
            <w:sz w:val="22"/>
            <w:szCs w:val="22"/>
          </w:rPr>
          <w:t xml:space="preserve">is not left adrift where it may impede </w:t>
        </w:r>
      </w:ins>
      <w:ins w:id="132" w:author="USNRC" w:date="2014-07-29T13:14:00Z">
        <w:r w:rsidR="00827F38">
          <w:rPr>
            <w:rFonts w:ascii="Arial" w:hAnsi="Arial" w:cs="Arial"/>
            <w:sz w:val="22"/>
            <w:szCs w:val="22"/>
          </w:rPr>
          <w:t xml:space="preserve">required </w:t>
        </w:r>
      </w:ins>
      <w:ins w:id="133" w:author="USNRC" w:date="2014-07-29T10:17:00Z">
        <w:r>
          <w:rPr>
            <w:rFonts w:ascii="Arial" w:hAnsi="Arial" w:cs="Arial"/>
            <w:sz w:val="22"/>
            <w:szCs w:val="22"/>
          </w:rPr>
          <w:t xml:space="preserve">system, component, or </w:t>
        </w:r>
      </w:ins>
      <w:ins w:id="134" w:author="USNRC" w:date="2014-08-22T10:34:00Z">
        <w:r w:rsidR="002667A8" w:rsidRPr="002667A8">
          <w:rPr>
            <w:rFonts w:ascii="Arial" w:hAnsi="Arial" w:cs="Arial"/>
            <w:sz w:val="22"/>
            <w:szCs w:val="22"/>
          </w:rPr>
          <w:t xml:space="preserve">operator </w:t>
        </w:r>
      </w:ins>
      <w:ins w:id="135" w:author="USNRC" w:date="2014-08-22T12:53:00Z">
        <w:r w:rsidR="00D26288">
          <w:rPr>
            <w:rFonts w:ascii="Arial" w:hAnsi="Arial" w:cs="Arial"/>
            <w:sz w:val="22"/>
            <w:szCs w:val="22"/>
          </w:rPr>
          <w:t>function</w:t>
        </w:r>
      </w:ins>
      <w:ins w:id="136" w:author="USNRC" w:date="2014-08-22T10:34:00Z">
        <w:r w:rsidR="002667A8" w:rsidRPr="002667A8">
          <w:rPr>
            <w:rFonts w:ascii="Arial" w:hAnsi="Arial" w:cs="Arial"/>
            <w:sz w:val="22"/>
            <w:szCs w:val="22"/>
          </w:rPr>
          <w:t>s</w:t>
        </w:r>
      </w:ins>
      <w:ins w:id="137" w:author="USNRC" w:date="2014-07-29T10:17:00Z">
        <w:r>
          <w:rPr>
            <w:rFonts w:ascii="Arial" w:hAnsi="Arial" w:cs="Arial"/>
            <w:sz w:val="22"/>
            <w:szCs w:val="22"/>
          </w:rPr>
          <w:t>;</w:t>
        </w:r>
      </w:ins>
    </w:p>
    <w:p w:rsidR="00DB3D70" w:rsidRPr="009F60AB" w:rsidRDefault="00DB3D70" w:rsidP="00827F38">
      <w:pPr>
        <w:pStyle w:val="ListParagraph"/>
        <w:rPr>
          <w:rFonts w:ascii="Arial" w:hAnsi="Arial" w:cs="Arial"/>
          <w:sz w:val="22"/>
          <w:szCs w:val="22"/>
        </w:rPr>
      </w:pPr>
    </w:p>
    <w:p w:rsidR="008F5C62" w:rsidRDefault="00827F38"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138" w:author="USNRC" w:date="2014-07-29T10:50:00Z"/>
          <w:rFonts w:ascii="Arial" w:hAnsi="Arial" w:cs="Arial"/>
          <w:sz w:val="22"/>
          <w:szCs w:val="22"/>
        </w:rPr>
      </w:pPr>
      <w:ins w:id="139" w:author="USNRC" w:date="2014-07-29T13:14:00Z">
        <w:r>
          <w:rPr>
            <w:rFonts w:ascii="Arial" w:hAnsi="Arial" w:cs="Arial"/>
            <w:sz w:val="22"/>
            <w:szCs w:val="22"/>
          </w:rPr>
          <w:t>P</w:t>
        </w:r>
      </w:ins>
      <w:r w:rsidR="00DB3D70" w:rsidRPr="009F60AB">
        <w:rPr>
          <w:rFonts w:ascii="Arial" w:hAnsi="Arial" w:cs="Arial"/>
          <w:sz w:val="22"/>
          <w:szCs w:val="22"/>
        </w:rPr>
        <w:t>roblems noted during testing are appropriately documented</w:t>
      </w:r>
      <w:ins w:id="140" w:author="USNRC" w:date="2014-08-22T12:52:00Z">
        <w:r w:rsidR="00D26288">
          <w:rPr>
            <w:rFonts w:ascii="Arial" w:hAnsi="Arial" w:cs="Arial"/>
            <w:sz w:val="22"/>
            <w:szCs w:val="22"/>
          </w:rPr>
          <w:t>;</w:t>
        </w:r>
      </w:ins>
    </w:p>
    <w:p w:rsidR="00C82F50" w:rsidRDefault="00C82F50" w:rsidP="00A10A45">
      <w:pPr>
        <w:pStyle w:val="ListParagraph"/>
        <w:rPr>
          <w:ins w:id="141" w:author="USNRC" w:date="2014-07-29T10:50:00Z"/>
          <w:rFonts w:ascii="Arial" w:hAnsi="Arial" w:cs="Arial"/>
          <w:sz w:val="22"/>
          <w:szCs w:val="22"/>
        </w:rPr>
      </w:pPr>
    </w:p>
    <w:p w:rsidR="00C82F50" w:rsidRDefault="00C82F50"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142" w:author="USNRC" w:date="2014-07-29T11:00:00Z"/>
          <w:rFonts w:ascii="Arial" w:hAnsi="Arial" w:cs="Arial"/>
          <w:sz w:val="22"/>
          <w:szCs w:val="22"/>
        </w:rPr>
      </w:pPr>
      <w:ins w:id="143" w:author="USNRC" w:date="2014-07-29T10:50:00Z">
        <w:r>
          <w:rPr>
            <w:rFonts w:ascii="Arial" w:hAnsi="Arial" w:cs="Arial"/>
            <w:sz w:val="22"/>
            <w:szCs w:val="22"/>
          </w:rPr>
          <w:t>Quality control hold points</w:t>
        </w:r>
      </w:ins>
      <w:ins w:id="144" w:author="USNRC" w:date="2014-07-29T10:56:00Z">
        <w:r>
          <w:rPr>
            <w:rFonts w:ascii="Arial" w:hAnsi="Arial" w:cs="Arial"/>
            <w:sz w:val="22"/>
            <w:szCs w:val="22"/>
          </w:rPr>
          <w:t xml:space="preserve">, used to verify quality attributes that cannot be verified later, </w:t>
        </w:r>
      </w:ins>
      <w:ins w:id="145" w:author="USNRC" w:date="2014-07-29T10:50:00Z">
        <w:r>
          <w:rPr>
            <w:rFonts w:ascii="Arial" w:hAnsi="Arial" w:cs="Arial"/>
            <w:sz w:val="22"/>
            <w:szCs w:val="22"/>
          </w:rPr>
          <w:t xml:space="preserve">were properly </w:t>
        </w:r>
      </w:ins>
      <w:ins w:id="146" w:author="USNRC" w:date="2014-07-29T10:57:00Z">
        <w:r w:rsidR="00482527">
          <w:rPr>
            <w:rFonts w:ascii="Arial" w:hAnsi="Arial" w:cs="Arial"/>
            <w:sz w:val="22"/>
            <w:szCs w:val="22"/>
          </w:rPr>
          <w:t>performed</w:t>
        </w:r>
      </w:ins>
      <w:ins w:id="147" w:author="USNRC" w:date="2014-07-29T11:00:00Z">
        <w:r w:rsidR="00482527">
          <w:rPr>
            <w:rFonts w:ascii="Arial" w:hAnsi="Arial" w:cs="Arial"/>
            <w:sz w:val="22"/>
            <w:szCs w:val="22"/>
          </w:rPr>
          <w:t xml:space="preserve">, </w:t>
        </w:r>
      </w:ins>
      <w:ins w:id="148" w:author="USNRC" w:date="2014-07-29T10:58:00Z">
        <w:r w:rsidR="00482527">
          <w:rPr>
            <w:rFonts w:ascii="Arial" w:hAnsi="Arial" w:cs="Arial"/>
            <w:sz w:val="22"/>
            <w:szCs w:val="22"/>
          </w:rPr>
          <w:t xml:space="preserve">second checked, </w:t>
        </w:r>
      </w:ins>
      <w:ins w:id="149" w:author="USNRC" w:date="2014-07-29T10:59:00Z">
        <w:r w:rsidR="00482527">
          <w:rPr>
            <w:rFonts w:ascii="Arial" w:hAnsi="Arial" w:cs="Arial"/>
            <w:sz w:val="22"/>
            <w:szCs w:val="22"/>
          </w:rPr>
          <w:t xml:space="preserve">and </w:t>
        </w:r>
      </w:ins>
      <w:ins w:id="150" w:author="USNRC" w:date="2014-07-29T10:50:00Z">
        <w:r>
          <w:rPr>
            <w:rFonts w:ascii="Arial" w:hAnsi="Arial" w:cs="Arial"/>
            <w:sz w:val="22"/>
            <w:szCs w:val="22"/>
          </w:rPr>
          <w:t>documented</w:t>
        </w:r>
      </w:ins>
      <w:ins w:id="151" w:author="USNRC" w:date="2014-07-29T10:57:00Z">
        <w:r w:rsidR="00482527">
          <w:rPr>
            <w:rFonts w:ascii="Arial" w:hAnsi="Arial" w:cs="Arial"/>
            <w:sz w:val="22"/>
            <w:szCs w:val="22"/>
          </w:rPr>
          <w:t xml:space="preserve"> </w:t>
        </w:r>
      </w:ins>
      <w:ins w:id="152" w:author="USNRC" w:date="2014-07-29T11:00:00Z">
        <w:r w:rsidR="00482527">
          <w:rPr>
            <w:rFonts w:ascii="Arial" w:hAnsi="Arial" w:cs="Arial"/>
            <w:sz w:val="22"/>
            <w:szCs w:val="22"/>
          </w:rPr>
          <w:t xml:space="preserve">as </w:t>
        </w:r>
      </w:ins>
      <w:ins w:id="153" w:author="USNRC" w:date="2014-07-29T11:01:00Z">
        <w:r w:rsidR="00482527">
          <w:rPr>
            <w:rFonts w:ascii="Arial" w:hAnsi="Arial" w:cs="Arial"/>
            <w:sz w:val="22"/>
            <w:szCs w:val="22"/>
          </w:rPr>
          <w:t>appropriate</w:t>
        </w:r>
      </w:ins>
      <w:ins w:id="154" w:author="USNRC" w:date="2014-08-22T12:52:00Z">
        <w:r w:rsidR="00D26288">
          <w:rPr>
            <w:rFonts w:ascii="Arial" w:hAnsi="Arial" w:cs="Arial"/>
            <w:sz w:val="22"/>
            <w:szCs w:val="22"/>
          </w:rPr>
          <w:t>;</w:t>
        </w:r>
      </w:ins>
      <w:ins w:id="155" w:author="USNRC" w:date="2014-08-22T13:59:00Z">
        <w:r w:rsidR="00A572FA">
          <w:rPr>
            <w:rFonts w:ascii="Arial" w:hAnsi="Arial" w:cs="Arial"/>
            <w:sz w:val="22"/>
            <w:szCs w:val="22"/>
          </w:rPr>
          <w:t xml:space="preserve"> and</w:t>
        </w:r>
      </w:ins>
    </w:p>
    <w:p w:rsidR="005456A5" w:rsidRDefault="005456A5" w:rsidP="00FF0268">
      <w:pPr>
        <w:pStyle w:val="ListParagraph"/>
        <w:rPr>
          <w:ins w:id="156" w:author="USNRC" w:date="2014-08-22T14:12:00Z"/>
          <w:rFonts w:ascii="Arial" w:hAnsi="Arial" w:cs="Arial"/>
          <w:sz w:val="22"/>
          <w:szCs w:val="22"/>
        </w:rPr>
      </w:pPr>
    </w:p>
    <w:p w:rsidR="005456A5" w:rsidRDefault="005456A5" w:rsidP="00644B45">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157" w:author="USNRC" w:date="2014-08-22T14:12:00Z"/>
          <w:rFonts w:ascii="Arial" w:hAnsi="Arial" w:cs="Arial"/>
          <w:sz w:val="22"/>
          <w:szCs w:val="22"/>
        </w:rPr>
      </w:pPr>
      <w:ins w:id="158" w:author="USNRC" w:date="2014-08-22T14:13:00Z">
        <w:r w:rsidRPr="009F60AB">
          <w:rPr>
            <w:rFonts w:ascii="Arial" w:hAnsi="Arial" w:cs="Arial"/>
            <w:sz w:val="22"/>
            <w:szCs w:val="22"/>
          </w:rPr>
          <w:t>For each testing activity</w:t>
        </w:r>
        <w:r>
          <w:rPr>
            <w:rFonts w:ascii="Arial" w:hAnsi="Arial" w:cs="Arial"/>
            <w:sz w:val="22"/>
            <w:szCs w:val="22"/>
          </w:rPr>
          <w:t>, r</w:t>
        </w:r>
      </w:ins>
      <w:ins w:id="159" w:author="USNRC" w:date="2014-08-22T14:12:00Z">
        <w:r w:rsidRPr="009F60AB">
          <w:rPr>
            <w:rFonts w:ascii="Arial" w:hAnsi="Arial" w:cs="Arial"/>
            <w:sz w:val="22"/>
            <w:szCs w:val="22"/>
          </w:rPr>
          <w:t xml:space="preserve">eview the licensee’s </w:t>
        </w:r>
        <w:r>
          <w:rPr>
            <w:rFonts w:ascii="Arial" w:hAnsi="Arial" w:cs="Arial"/>
            <w:sz w:val="22"/>
            <w:szCs w:val="22"/>
          </w:rPr>
          <w:t xml:space="preserve">completed </w:t>
        </w:r>
        <w:r w:rsidRPr="009F60AB">
          <w:rPr>
            <w:rFonts w:ascii="Arial" w:hAnsi="Arial" w:cs="Arial"/>
            <w:sz w:val="22"/>
            <w:szCs w:val="22"/>
          </w:rPr>
          <w:t xml:space="preserve">test </w:t>
        </w:r>
        <w:r>
          <w:rPr>
            <w:rFonts w:ascii="Arial" w:hAnsi="Arial" w:cs="Arial"/>
            <w:sz w:val="22"/>
            <w:szCs w:val="22"/>
          </w:rPr>
          <w:t xml:space="preserve">results, completed maintenance activities, and work orders after the system or component has been declared operable or </w:t>
        </w:r>
      </w:ins>
      <w:ins w:id="160" w:author="USNRC" w:date="2014-08-22T14:44:00Z">
        <w:r w:rsidR="00FF0268">
          <w:rPr>
            <w:rFonts w:ascii="Arial" w:hAnsi="Arial" w:cs="Arial"/>
            <w:sz w:val="22"/>
            <w:szCs w:val="22"/>
          </w:rPr>
          <w:t xml:space="preserve">considered </w:t>
        </w:r>
      </w:ins>
      <w:ins w:id="161" w:author="USNRC" w:date="2014-08-22T14:12:00Z">
        <w:r>
          <w:rPr>
            <w:rFonts w:ascii="Arial" w:hAnsi="Arial" w:cs="Arial"/>
            <w:sz w:val="22"/>
            <w:szCs w:val="22"/>
          </w:rPr>
          <w:t xml:space="preserve">functional </w:t>
        </w:r>
        <w:r w:rsidRPr="009F60AB">
          <w:rPr>
            <w:rFonts w:ascii="Arial" w:hAnsi="Arial" w:cs="Arial"/>
            <w:sz w:val="22"/>
            <w:szCs w:val="22"/>
          </w:rPr>
          <w:t>to verify that</w:t>
        </w:r>
        <w:r>
          <w:rPr>
            <w:rFonts w:ascii="Arial" w:hAnsi="Arial" w:cs="Arial"/>
            <w:sz w:val="22"/>
            <w:szCs w:val="22"/>
          </w:rPr>
          <w:t>:</w:t>
        </w:r>
      </w:ins>
    </w:p>
    <w:p w:rsidR="005456A5" w:rsidRDefault="005456A5" w:rsidP="005456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162" w:author="USNRC" w:date="2014-08-22T14:12:00Z"/>
          <w:rFonts w:ascii="Arial" w:hAnsi="Arial" w:cs="Arial"/>
          <w:sz w:val="22"/>
          <w:szCs w:val="22"/>
        </w:rPr>
      </w:pPr>
    </w:p>
    <w:p w:rsidR="005456A5" w:rsidRDefault="005456A5" w:rsidP="00644B45">
      <w:pPr>
        <w:numPr>
          <w:ilvl w:val="1"/>
          <w:numId w:val="1"/>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163" w:author="USNRC" w:date="2014-08-22T14:12:00Z"/>
          <w:rFonts w:ascii="Arial" w:hAnsi="Arial" w:cs="Arial"/>
          <w:sz w:val="22"/>
          <w:szCs w:val="22"/>
        </w:rPr>
      </w:pPr>
      <w:ins w:id="164" w:author="USNRC" w:date="2014-08-22T14:12:00Z">
        <w:r>
          <w:rPr>
            <w:rFonts w:ascii="Arial" w:hAnsi="Arial" w:cs="Arial"/>
            <w:sz w:val="22"/>
            <w:szCs w:val="22"/>
          </w:rPr>
          <w:t xml:space="preserve">PMT results have been </w:t>
        </w:r>
        <w:r w:rsidRPr="009F60AB">
          <w:rPr>
            <w:rFonts w:ascii="Arial" w:hAnsi="Arial" w:cs="Arial"/>
            <w:sz w:val="22"/>
            <w:szCs w:val="22"/>
          </w:rPr>
          <w:t>properly reviewed</w:t>
        </w:r>
        <w:r>
          <w:rPr>
            <w:rFonts w:ascii="Arial" w:hAnsi="Arial" w:cs="Arial"/>
            <w:sz w:val="22"/>
            <w:szCs w:val="22"/>
          </w:rPr>
          <w:t xml:space="preserve"> and</w:t>
        </w:r>
        <w:r w:rsidRPr="009F60AB">
          <w:rPr>
            <w:rFonts w:ascii="Arial" w:hAnsi="Arial" w:cs="Arial"/>
            <w:sz w:val="22"/>
            <w:szCs w:val="22"/>
          </w:rPr>
          <w:t xml:space="preserve"> a</w:t>
        </w:r>
        <w:r>
          <w:rPr>
            <w:rFonts w:ascii="Arial" w:hAnsi="Arial" w:cs="Arial"/>
            <w:sz w:val="22"/>
            <w:szCs w:val="22"/>
          </w:rPr>
          <w:t>ccepted</w:t>
        </w:r>
      </w:ins>
      <w:ins w:id="165" w:author="USNRC" w:date="2014-08-22T14:54:00Z">
        <w:r w:rsidR="00EC5126">
          <w:rPr>
            <w:rFonts w:ascii="Arial" w:hAnsi="Arial" w:cs="Arial"/>
            <w:sz w:val="22"/>
            <w:szCs w:val="22"/>
          </w:rPr>
          <w:t>; and</w:t>
        </w:r>
      </w:ins>
    </w:p>
    <w:p w:rsidR="005456A5" w:rsidRPr="009F60AB" w:rsidRDefault="005456A5" w:rsidP="005456A5">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spacing w:line="245" w:lineRule="exact"/>
        <w:ind w:left="2074"/>
        <w:rPr>
          <w:ins w:id="166" w:author="USNRC" w:date="2014-08-22T14:12:00Z"/>
          <w:rFonts w:ascii="Arial" w:hAnsi="Arial" w:cs="Arial"/>
          <w:sz w:val="22"/>
          <w:szCs w:val="22"/>
        </w:rPr>
      </w:pPr>
    </w:p>
    <w:p w:rsidR="005456A5" w:rsidRDefault="005456A5" w:rsidP="00644B45">
      <w:pPr>
        <w:numPr>
          <w:ilvl w:val="1"/>
          <w:numId w:val="1"/>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167" w:author="USNRC" w:date="2014-08-22T15:05:00Z"/>
          <w:rFonts w:ascii="Arial" w:hAnsi="Arial" w:cs="Arial"/>
          <w:sz w:val="22"/>
          <w:szCs w:val="22"/>
        </w:rPr>
      </w:pPr>
      <w:ins w:id="168" w:author="USNRC" w:date="2014-08-22T14:12:00Z">
        <w:r w:rsidRPr="005456A5">
          <w:rPr>
            <w:rFonts w:ascii="Arial" w:hAnsi="Arial" w:cs="Arial"/>
            <w:sz w:val="22"/>
            <w:szCs w:val="22"/>
          </w:rPr>
          <w:t>PMT adequately tested</w:t>
        </w:r>
        <w:r w:rsidRPr="000719A6">
          <w:rPr>
            <w:rFonts w:ascii="Arial" w:hAnsi="Arial" w:cs="Arial"/>
            <w:sz w:val="22"/>
            <w:szCs w:val="22"/>
          </w:rPr>
          <w:t xml:space="preserve"> the safety function(s) and function(s) important to safety considering all completed maintenance activities.</w:t>
        </w:r>
        <w:r w:rsidRPr="005456A5">
          <w:rPr>
            <w:rFonts w:ascii="Arial" w:hAnsi="Arial" w:cs="Arial"/>
            <w:sz w:val="22"/>
            <w:szCs w:val="22"/>
          </w:rPr>
          <w:t xml:space="preserve">  Specifically, </w:t>
        </w:r>
        <w:r w:rsidRPr="000719A6">
          <w:rPr>
            <w:rFonts w:ascii="Arial" w:hAnsi="Arial" w:cs="Arial"/>
            <w:sz w:val="22"/>
            <w:szCs w:val="22"/>
          </w:rPr>
          <w:t>considering those maintenance actives which could have subsequently disabled functions after completion of the PMT or created the need to perform additional testing</w:t>
        </w:r>
      </w:ins>
      <w:ins w:id="169" w:author="USNRC" w:date="2014-08-22T14:54:00Z">
        <w:r w:rsidR="00EC5126">
          <w:rPr>
            <w:rFonts w:ascii="Arial" w:hAnsi="Arial" w:cs="Arial"/>
            <w:sz w:val="22"/>
            <w:szCs w:val="22"/>
          </w:rPr>
          <w:t>.</w:t>
        </w:r>
      </w:ins>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9F60AB">
        <w:rPr>
          <w:rFonts w:ascii="Arial" w:hAnsi="Arial" w:cs="Arial"/>
          <w:sz w:val="22"/>
          <w:szCs w:val="22"/>
        </w:rPr>
        <w:t>02.03</w:t>
      </w:r>
      <w:r w:rsidRPr="009F60AB">
        <w:rPr>
          <w:rFonts w:ascii="Arial" w:hAnsi="Arial" w:cs="Arial"/>
          <w:sz w:val="22"/>
          <w:szCs w:val="22"/>
        </w:rPr>
        <w:tab/>
      </w:r>
      <w:r w:rsidRPr="009F60AB">
        <w:rPr>
          <w:rFonts w:ascii="Arial" w:hAnsi="Arial" w:cs="Arial"/>
          <w:sz w:val="22"/>
          <w:szCs w:val="22"/>
          <w:u w:val="single"/>
        </w:rPr>
        <w:t>Problem Identification and Resolution</w:t>
      </w:r>
      <w:r w:rsidRPr="009F60AB">
        <w:rPr>
          <w:rFonts w:ascii="Arial" w:hAnsi="Arial" w:cs="Arial"/>
          <w:sz w:val="22"/>
          <w:szCs w:val="22"/>
        </w:rPr>
        <w:t xml:space="preserve">.  Verify that the licensee is identifying </w:t>
      </w:r>
      <w:ins w:id="170" w:author="ccc2" w:date="2013-04-10T13:32:00Z">
        <w:r w:rsidR="009274BE" w:rsidRPr="009F60AB">
          <w:rPr>
            <w:rFonts w:ascii="Arial" w:hAnsi="Arial" w:cs="Arial"/>
            <w:sz w:val="22"/>
            <w:szCs w:val="22"/>
          </w:rPr>
          <w:t>PMT</w:t>
        </w:r>
      </w:ins>
      <w:r w:rsidRPr="009F60AB">
        <w:rPr>
          <w:rFonts w:ascii="Arial" w:hAnsi="Arial" w:cs="Arial"/>
          <w:sz w:val="22"/>
          <w:szCs w:val="22"/>
        </w:rPr>
        <w:t xml:space="preserve"> problems at an appropriate threshold and entering them in the corrective action program.  For a sample of significant </w:t>
      </w:r>
      <w:ins w:id="171" w:author="USNRC" w:date="2014-08-22T15:17:00Z">
        <w:r w:rsidR="00D1311B">
          <w:rPr>
            <w:rFonts w:ascii="Arial" w:hAnsi="Arial" w:cs="Arial"/>
            <w:sz w:val="22"/>
            <w:szCs w:val="22"/>
          </w:rPr>
          <w:t>PMT</w:t>
        </w:r>
      </w:ins>
      <w:r w:rsidRPr="009F60AB">
        <w:rPr>
          <w:rFonts w:ascii="Arial" w:hAnsi="Arial" w:cs="Arial"/>
          <w:sz w:val="22"/>
          <w:szCs w:val="22"/>
        </w:rPr>
        <w:t xml:space="preserve"> problems documented in the corrective action program, verify that the licensee has identified and implemented appropriate corrective actions</w:t>
      </w:r>
      <w:r w:rsidR="00930142" w:rsidRPr="009F60AB">
        <w:rPr>
          <w:rFonts w:ascii="Arial" w:hAnsi="Arial" w:cs="Arial"/>
          <w:sz w:val="22"/>
          <w:szCs w:val="22"/>
        </w:rPr>
        <w:t xml:space="preserve">. </w:t>
      </w:r>
      <w:ins w:id="172" w:author="USNRC" w:date="2014-08-22T15:13:00Z">
        <w:r w:rsidR="00092147">
          <w:rPr>
            <w:rFonts w:ascii="Arial" w:hAnsi="Arial" w:cs="Arial"/>
            <w:sz w:val="22"/>
            <w:szCs w:val="22"/>
          </w:rPr>
          <w:t xml:space="preserve"> </w:t>
        </w:r>
      </w:ins>
      <w:ins w:id="173" w:author="ccc2" w:date="2013-04-03T15:54:00Z">
        <w:r w:rsidR="00087D6A" w:rsidRPr="009F60AB">
          <w:rPr>
            <w:rFonts w:ascii="Arial" w:hAnsi="Arial" w:cs="Arial"/>
            <w:sz w:val="22"/>
            <w:szCs w:val="22"/>
          </w:rPr>
          <w:t xml:space="preserve">Refer to </w:t>
        </w:r>
      </w:ins>
      <w:r w:rsidRPr="009F60AB">
        <w:rPr>
          <w:rFonts w:ascii="Arial" w:hAnsi="Arial" w:cs="Arial"/>
          <w:sz w:val="22"/>
          <w:szCs w:val="22"/>
        </w:rPr>
        <w:t>Inspection Procedure</w:t>
      </w:r>
      <w:ins w:id="174" w:author="USNRC" w:date="2014-07-30T15:41:00Z">
        <w:r w:rsidR="00710CBE">
          <w:rPr>
            <w:rFonts w:ascii="Arial" w:hAnsi="Arial" w:cs="Arial"/>
            <w:sz w:val="22"/>
            <w:szCs w:val="22"/>
          </w:rPr>
          <w:t xml:space="preserve"> (IP)</w:t>
        </w:r>
      </w:ins>
      <w:r w:rsidR="009274BE" w:rsidRPr="009F60AB">
        <w:rPr>
          <w:rFonts w:ascii="Arial" w:hAnsi="Arial" w:cs="Arial"/>
          <w:sz w:val="22"/>
          <w:szCs w:val="22"/>
        </w:rPr>
        <w:t> </w:t>
      </w:r>
      <w:r w:rsidRPr="009F60AB">
        <w:rPr>
          <w:rFonts w:ascii="Arial" w:hAnsi="Arial" w:cs="Arial"/>
          <w:sz w:val="22"/>
          <w:szCs w:val="22"/>
        </w:rPr>
        <w:t>71152, “</w:t>
      </w:r>
      <w:ins w:id="175" w:author="ccc2" w:date="2013-04-03T15:48:00Z">
        <w:r w:rsidR="00923072" w:rsidRPr="009F60AB">
          <w:rPr>
            <w:rFonts w:ascii="Arial" w:hAnsi="Arial" w:cs="Arial"/>
            <w:sz w:val="22"/>
            <w:szCs w:val="22"/>
          </w:rPr>
          <w:t xml:space="preserve">Problem </w:t>
        </w:r>
      </w:ins>
      <w:r w:rsidRPr="009F60AB">
        <w:rPr>
          <w:rFonts w:ascii="Arial" w:hAnsi="Arial" w:cs="Arial"/>
          <w:sz w:val="22"/>
          <w:szCs w:val="22"/>
        </w:rPr>
        <w:t>Identification and Resolution,” for additional guidance</w:t>
      </w:r>
      <w:r w:rsidR="00930142" w:rsidRPr="009F60AB">
        <w:rPr>
          <w:rFonts w:ascii="Arial" w:hAnsi="Arial" w:cs="Arial"/>
          <w:sz w:val="22"/>
          <w:szCs w:val="22"/>
        </w:rPr>
        <w:t xml:space="preserve">. </w:t>
      </w:r>
    </w:p>
    <w:p w:rsidR="00923072" w:rsidRPr="009F60AB" w:rsidRDefault="00923072" w:rsidP="00984C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176" w:author="ccc2" w:date="2013-04-03T15:48:00Z"/>
          <w:rFonts w:ascii="Arial" w:hAnsi="Arial" w:cs="Arial"/>
          <w:sz w:val="22"/>
          <w:szCs w:val="22"/>
        </w:rPr>
      </w:pPr>
    </w:p>
    <w:p w:rsidR="00D406FC" w:rsidRDefault="00D406FC">
      <w:pPr>
        <w:rPr>
          <w:rFonts w:ascii="Arial" w:hAnsi="Arial" w:cs="Arial"/>
          <w:sz w:val="22"/>
          <w:szCs w:val="22"/>
        </w:rPr>
        <w:sectPr w:rsidR="00D406FC" w:rsidSect="008C343B">
          <w:pgSz w:w="12240" w:h="15840" w:code="1"/>
          <w:pgMar w:top="1080" w:right="1440" w:bottom="720" w:left="1440" w:header="1440" w:footer="1440" w:gutter="0"/>
          <w:pgNumType w:fmt="numberInDash"/>
          <w:cols w:space="720"/>
          <w:docGrid w:linePitch="326"/>
        </w:sectPr>
      </w:pPr>
    </w:p>
    <w:p w:rsidR="008F5C62" w:rsidRPr="009F60AB" w:rsidRDefault="008F5C62" w:rsidP="00984C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9F60AB">
        <w:rPr>
          <w:rFonts w:ascii="Arial" w:hAnsi="Arial" w:cs="Arial"/>
          <w:sz w:val="22"/>
          <w:szCs w:val="22"/>
        </w:rPr>
        <w:lastRenderedPageBreak/>
        <w:t>71111.19-03</w:t>
      </w:r>
      <w:r w:rsidRPr="009F60AB">
        <w:rPr>
          <w:rFonts w:ascii="Arial" w:hAnsi="Arial" w:cs="Arial"/>
          <w:sz w:val="22"/>
          <w:szCs w:val="22"/>
        </w:rPr>
        <w:tab/>
      </w:r>
      <w:r w:rsidRPr="009F60AB">
        <w:rPr>
          <w:rFonts w:ascii="Arial" w:hAnsi="Arial" w:cs="Arial"/>
          <w:sz w:val="22"/>
          <w:szCs w:val="22"/>
        </w:rPr>
        <w:tab/>
        <w:t>INSPECTION GUIDANCE</w:t>
      </w: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58" w:type="dxa"/>
          <w:left w:w="58" w:type="dxa"/>
          <w:bottom w:w="58" w:type="dxa"/>
          <w:right w:w="58" w:type="dxa"/>
        </w:tblCellMar>
        <w:tblLook w:val="0020" w:firstRow="1" w:lastRow="0" w:firstColumn="0" w:lastColumn="0" w:noHBand="0" w:noVBand="0"/>
      </w:tblPr>
      <w:tblGrid>
        <w:gridCol w:w="3150"/>
        <w:gridCol w:w="3150"/>
        <w:gridCol w:w="3150"/>
      </w:tblGrid>
      <w:tr w:rsidR="009F60AB" w:rsidRPr="009F60AB" w:rsidTr="005060BA">
        <w:trPr>
          <w:cantSplit/>
        </w:trPr>
        <w:tc>
          <w:tcPr>
            <w:tcW w:w="3150" w:type="dxa"/>
            <w:tcBorders>
              <w:top w:val="single" w:sz="8" w:space="0" w:color="000000"/>
              <w:left w:val="single" w:sz="8" w:space="0" w:color="000000"/>
              <w:bottom w:val="single" w:sz="4" w:space="0" w:color="auto"/>
              <w:right w:val="single" w:sz="8" w:space="0" w:color="000000"/>
            </w:tcBorders>
            <w:shd w:val="clear" w:color="auto" w:fill="D9D9D9" w:themeFill="background1" w:themeFillShade="D9"/>
            <w:tcMar>
              <w:top w:w="58" w:type="dxa"/>
              <w:left w:w="120" w:type="dxa"/>
              <w:bottom w:w="58" w:type="dxa"/>
              <w:right w:w="120" w:type="dxa"/>
            </w:tcMar>
            <w:vAlign w:val="center"/>
          </w:tcPr>
          <w:p w:rsidR="009F60AB" w:rsidRPr="009F60AB" w:rsidRDefault="00E0003A"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jc w:val="center"/>
              <w:rPr>
                <w:rFonts w:ascii="Arial" w:hAnsi="Arial" w:cs="Arial"/>
                <w:sz w:val="22"/>
                <w:szCs w:val="22"/>
              </w:rPr>
            </w:pPr>
            <w:ins w:id="177" w:author="ccc2" w:date="2013-04-10T15:32:00Z">
              <w:r>
                <w:rPr>
                  <w:rFonts w:ascii="Arial" w:hAnsi="Arial" w:cs="Arial"/>
                  <w:sz w:val="22"/>
                  <w:szCs w:val="22"/>
                </w:rPr>
                <w:t xml:space="preserve">Sample </w:t>
              </w:r>
            </w:ins>
            <w:ins w:id="178" w:author="ccc2" w:date="2013-04-10T15:33:00Z">
              <w:r>
                <w:rPr>
                  <w:rFonts w:ascii="Arial" w:hAnsi="Arial" w:cs="Arial"/>
                  <w:sz w:val="22"/>
                  <w:szCs w:val="22"/>
                </w:rPr>
                <w:t>Candidates</w:t>
              </w:r>
            </w:ins>
          </w:p>
        </w:tc>
        <w:tc>
          <w:tcPr>
            <w:tcW w:w="3150" w:type="dxa"/>
            <w:tcBorders>
              <w:top w:val="single" w:sz="8" w:space="0" w:color="000000"/>
              <w:left w:val="single" w:sz="8" w:space="0" w:color="000000"/>
              <w:bottom w:val="single" w:sz="4" w:space="0" w:color="auto"/>
              <w:right w:val="single" w:sz="8" w:space="0" w:color="000000"/>
            </w:tcBorders>
            <w:shd w:val="clear" w:color="auto" w:fill="D9D9D9" w:themeFill="background1" w:themeFillShade="D9"/>
            <w:tcMar>
              <w:top w:w="58" w:type="dxa"/>
              <w:left w:w="120" w:type="dxa"/>
              <w:bottom w:w="58" w:type="dxa"/>
              <w:right w:w="120" w:type="dxa"/>
            </w:tcMar>
            <w:vAlign w:val="center"/>
          </w:tcPr>
          <w:p w:rsidR="009F60AB" w:rsidRPr="009F60AB" w:rsidRDefault="009F60AB"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jc w:val="center"/>
              <w:rPr>
                <w:rFonts w:ascii="Arial" w:hAnsi="Arial" w:cs="Arial"/>
                <w:sz w:val="22"/>
                <w:szCs w:val="22"/>
              </w:rPr>
            </w:pPr>
            <w:r w:rsidRPr="009F60AB">
              <w:rPr>
                <w:rFonts w:ascii="Arial" w:hAnsi="Arial" w:cs="Arial"/>
                <w:sz w:val="22"/>
                <w:szCs w:val="22"/>
              </w:rPr>
              <w:t>Priority</w:t>
            </w:r>
          </w:p>
        </w:tc>
        <w:tc>
          <w:tcPr>
            <w:tcW w:w="3150" w:type="dxa"/>
            <w:tcBorders>
              <w:top w:val="single" w:sz="8" w:space="0" w:color="000000"/>
              <w:left w:val="single" w:sz="8" w:space="0" w:color="000000"/>
              <w:bottom w:val="single" w:sz="4" w:space="0" w:color="auto"/>
              <w:right w:val="single" w:sz="8" w:space="0" w:color="000000"/>
            </w:tcBorders>
            <w:shd w:val="clear" w:color="auto" w:fill="D9D9D9" w:themeFill="background1" w:themeFillShade="D9"/>
            <w:tcMar>
              <w:top w:w="58" w:type="dxa"/>
              <w:left w:w="120" w:type="dxa"/>
              <w:bottom w:w="58" w:type="dxa"/>
              <w:right w:w="120" w:type="dxa"/>
            </w:tcMar>
            <w:vAlign w:val="center"/>
          </w:tcPr>
          <w:p w:rsidR="009F60AB" w:rsidRPr="009F60AB" w:rsidRDefault="009F60AB"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jc w:val="center"/>
              <w:rPr>
                <w:rFonts w:ascii="Arial" w:hAnsi="Arial" w:cs="Arial"/>
                <w:sz w:val="22"/>
                <w:szCs w:val="22"/>
              </w:rPr>
            </w:pPr>
            <w:r w:rsidRPr="009F60AB">
              <w:rPr>
                <w:rFonts w:ascii="Arial" w:hAnsi="Arial" w:cs="Arial"/>
                <w:sz w:val="22"/>
                <w:szCs w:val="22"/>
              </w:rPr>
              <w:t>Example</w:t>
            </w:r>
          </w:p>
        </w:tc>
      </w:tr>
      <w:tr w:rsidR="009F60AB" w:rsidRPr="009F60AB" w:rsidTr="005060BA">
        <w:trPr>
          <w:cantSplit/>
        </w:trPr>
        <w:tc>
          <w:tcPr>
            <w:tcW w:w="3150" w:type="dxa"/>
            <w:tcBorders>
              <w:top w:val="single" w:sz="4" w:space="0" w:color="auto"/>
              <w:left w:val="single" w:sz="8" w:space="0" w:color="000000"/>
              <w:bottom w:val="single" w:sz="8" w:space="0" w:color="000000"/>
              <w:right w:val="single" w:sz="8" w:space="0" w:color="000000"/>
            </w:tcBorders>
            <w:tcMar>
              <w:top w:w="58" w:type="dxa"/>
              <w:left w:w="120" w:type="dxa"/>
              <w:bottom w:w="58" w:type="dxa"/>
              <w:right w:w="120" w:type="dxa"/>
            </w:tcMar>
          </w:tcPr>
          <w:p w:rsidR="003F1C9F" w:rsidRPr="009F60AB" w:rsidRDefault="003F1C9F" w:rsidP="006112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ins w:id="179" w:author="USNRC" w:date="2014-07-29T15:41:00Z">
              <w:r>
                <w:rPr>
                  <w:rFonts w:ascii="Arial" w:hAnsi="Arial" w:cs="Arial"/>
                  <w:sz w:val="22"/>
                  <w:szCs w:val="22"/>
                </w:rPr>
                <w:t>S</w:t>
              </w:r>
            </w:ins>
            <w:r w:rsidR="009F60AB" w:rsidRPr="009F60AB">
              <w:rPr>
                <w:rFonts w:ascii="Arial" w:hAnsi="Arial" w:cs="Arial"/>
                <w:sz w:val="22"/>
                <w:szCs w:val="22"/>
              </w:rPr>
              <w:t>ystem</w:t>
            </w:r>
            <w:ins w:id="180" w:author="USNRC" w:date="2014-07-29T15:41:00Z">
              <w:r>
                <w:rPr>
                  <w:rFonts w:ascii="Arial" w:hAnsi="Arial" w:cs="Arial"/>
                  <w:sz w:val="22"/>
                  <w:szCs w:val="22"/>
                </w:rPr>
                <w:t>s</w:t>
              </w:r>
            </w:ins>
            <w:r w:rsidR="009F60AB" w:rsidRPr="009F60AB">
              <w:rPr>
                <w:rFonts w:ascii="Arial" w:hAnsi="Arial" w:cs="Arial"/>
                <w:sz w:val="22"/>
                <w:szCs w:val="22"/>
              </w:rPr>
              <w:t xml:space="preserve">, credited by the licensee as operable </w:t>
            </w:r>
            <w:ins w:id="181" w:author="USNRC" w:date="2014-08-22T11:46:00Z">
              <w:r w:rsidR="0061125E">
                <w:rPr>
                  <w:rFonts w:ascii="Arial" w:hAnsi="Arial" w:cs="Arial"/>
                  <w:sz w:val="22"/>
                  <w:szCs w:val="22"/>
                </w:rPr>
                <w:t xml:space="preserve">or </w:t>
              </w:r>
            </w:ins>
            <w:ins w:id="182" w:author="USNRC" w:date="2014-08-22T11:43:00Z">
              <w:r w:rsidR="008410E3">
                <w:rPr>
                  <w:rFonts w:ascii="Arial" w:hAnsi="Arial" w:cs="Arial"/>
                  <w:sz w:val="22"/>
                  <w:szCs w:val="22"/>
                </w:rPr>
                <w:t>functional</w:t>
              </w:r>
            </w:ins>
            <w:r w:rsidR="009F60AB" w:rsidRPr="009F60AB">
              <w:rPr>
                <w:rFonts w:ascii="Arial" w:hAnsi="Arial" w:cs="Arial"/>
                <w:sz w:val="22"/>
                <w:szCs w:val="22"/>
              </w:rPr>
              <w:t xml:space="preserve">, which </w:t>
            </w:r>
            <w:ins w:id="183" w:author="USNRC" w:date="2014-07-30T07:37:00Z">
              <w:r w:rsidR="003912F7">
                <w:rPr>
                  <w:rFonts w:ascii="Arial" w:hAnsi="Arial" w:cs="Arial"/>
                  <w:sz w:val="22"/>
                  <w:szCs w:val="22"/>
                </w:rPr>
                <w:t>are</w:t>
              </w:r>
              <w:r w:rsidR="003912F7" w:rsidRPr="009F60AB">
                <w:rPr>
                  <w:rFonts w:ascii="Arial" w:hAnsi="Arial" w:cs="Arial"/>
                  <w:sz w:val="22"/>
                  <w:szCs w:val="22"/>
                </w:rPr>
                <w:t xml:space="preserve"> </w:t>
              </w:r>
            </w:ins>
            <w:r w:rsidR="009F60AB" w:rsidRPr="009F60AB">
              <w:rPr>
                <w:rFonts w:ascii="Arial" w:hAnsi="Arial" w:cs="Arial"/>
                <w:sz w:val="22"/>
                <w:szCs w:val="22"/>
              </w:rPr>
              <w:t>adversely impacted by failure to adequately test</w:t>
            </w:r>
            <w:ins w:id="184" w:author="USNRC" w:date="2014-08-22T11:44:00Z">
              <w:r w:rsidR="008410E3">
                <w:rPr>
                  <w:rFonts w:ascii="Arial" w:hAnsi="Arial" w:cs="Arial"/>
                  <w:sz w:val="22"/>
                  <w:szCs w:val="22"/>
                </w:rPr>
                <w:t xml:space="preserve"> or</w:t>
              </w:r>
            </w:ins>
            <w:r w:rsidR="009F60AB" w:rsidRPr="009F60AB">
              <w:rPr>
                <w:rFonts w:ascii="Arial" w:hAnsi="Arial" w:cs="Arial"/>
                <w:sz w:val="22"/>
                <w:szCs w:val="22"/>
              </w:rPr>
              <w:t xml:space="preserve"> realign</w:t>
            </w:r>
            <w:ins w:id="185" w:author="USNRC" w:date="2014-08-22T11:44:00Z">
              <w:r w:rsidR="008410E3">
                <w:rPr>
                  <w:rFonts w:ascii="Arial" w:hAnsi="Arial" w:cs="Arial"/>
                  <w:sz w:val="22"/>
                  <w:szCs w:val="22"/>
                </w:rPr>
                <w:t xml:space="preserve"> (e.g.</w:t>
              </w:r>
            </w:ins>
            <w:r w:rsidR="009F60AB" w:rsidRPr="009F60AB">
              <w:rPr>
                <w:rFonts w:ascii="Arial" w:hAnsi="Arial" w:cs="Arial"/>
                <w:sz w:val="22"/>
                <w:szCs w:val="22"/>
              </w:rPr>
              <w:t>, remove test equipment</w:t>
            </w:r>
            <w:ins w:id="186" w:author="USNRC" w:date="2014-08-22T11:45:00Z">
              <w:r w:rsidR="008410E3">
                <w:rPr>
                  <w:rFonts w:ascii="Arial" w:hAnsi="Arial" w:cs="Arial"/>
                  <w:sz w:val="22"/>
                  <w:szCs w:val="22"/>
                </w:rPr>
                <w:t>)</w:t>
              </w:r>
            </w:ins>
            <w:r w:rsidR="009F60AB" w:rsidRPr="009F60AB">
              <w:rPr>
                <w:rFonts w:ascii="Arial" w:hAnsi="Arial" w:cs="Arial"/>
                <w:sz w:val="22"/>
                <w:szCs w:val="22"/>
              </w:rPr>
              <w:t>.</w:t>
            </w:r>
          </w:p>
        </w:tc>
        <w:tc>
          <w:tcPr>
            <w:tcW w:w="3150" w:type="dxa"/>
            <w:tcBorders>
              <w:top w:val="single" w:sz="4" w:space="0" w:color="auto"/>
              <w:left w:val="single" w:sz="8" w:space="0" w:color="000000"/>
              <w:bottom w:val="single" w:sz="8" w:space="0" w:color="000000"/>
              <w:right w:val="single" w:sz="8" w:space="0" w:color="000000"/>
            </w:tcBorders>
            <w:tcMar>
              <w:top w:w="58" w:type="dxa"/>
              <w:left w:w="120" w:type="dxa"/>
              <w:bottom w:w="58" w:type="dxa"/>
              <w:right w:w="120" w:type="dxa"/>
            </w:tcMar>
          </w:tcPr>
          <w:p w:rsidR="005271AF" w:rsidRDefault="009F60AB"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187" w:author="ccc2" w:date="2013-04-10T15:37:00Z"/>
                <w:rFonts w:ascii="Arial" w:hAnsi="Arial" w:cs="Arial"/>
                <w:sz w:val="22"/>
                <w:szCs w:val="22"/>
              </w:rPr>
            </w:pPr>
            <w:r w:rsidRPr="009F60AB">
              <w:rPr>
                <w:rFonts w:ascii="Arial" w:hAnsi="Arial" w:cs="Arial"/>
                <w:sz w:val="22"/>
                <w:szCs w:val="22"/>
              </w:rPr>
              <w:t>Select activities with potential for common mode failures</w:t>
            </w:r>
            <w:ins w:id="188" w:author="ccc2" w:date="2013-04-10T15:39:00Z">
              <w:r w:rsidR="005271AF">
                <w:rPr>
                  <w:rFonts w:ascii="Arial" w:hAnsi="Arial" w:cs="Arial"/>
                  <w:sz w:val="22"/>
                  <w:szCs w:val="22"/>
                </w:rPr>
                <w:t xml:space="preserve"> or systems with a risk achievement worth</w:t>
              </w:r>
            </w:ins>
            <w:ins w:id="189" w:author="USNRC" w:date="2014-08-22T11:07:00Z">
              <w:r w:rsidR="00A655E1">
                <w:rPr>
                  <w:rFonts w:ascii="Arial" w:hAnsi="Arial" w:cs="Arial"/>
                  <w:sz w:val="22"/>
                  <w:szCs w:val="22"/>
                </w:rPr>
                <w:t xml:space="preserve"> greater than or equal to 1.3</w:t>
              </w:r>
            </w:ins>
            <w:ins w:id="190" w:author="ccc2" w:date="2013-04-10T15:37:00Z">
              <w:r w:rsidR="005271AF">
                <w:rPr>
                  <w:rFonts w:ascii="Arial" w:hAnsi="Arial" w:cs="Arial"/>
                  <w:sz w:val="22"/>
                  <w:szCs w:val="22"/>
                </w:rPr>
                <w:t>.</w:t>
              </w:r>
            </w:ins>
          </w:p>
          <w:p w:rsidR="005271AF" w:rsidRDefault="005271AF"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191" w:author="ccc2" w:date="2013-04-10T15:37:00Z"/>
                <w:rFonts w:ascii="Arial" w:hAnsi="Arial" w:cs="Arial"/>
                <w:sz w:val="22"/>
                <w:szCs w:val="22"/>
              </w:rPr>
            </w:pPr>
          </w:p>
          <w:p w:rsidR="009F60AB" w:rsidRPr="009F60AB" w:rsidRDefault="005271AF"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ins w:id="192" w:author="ccc2" w:date="2013-04-10T15:37:00Z">
              <w:r>
                <w:rPr>
                  <w:rFonts w:ascii="Arial" w:hAnsi="Arial" w:cs="Arial"/>
                  <w:sz w:val="22"/>
                  <w:szCs w:val="22"/>
                </w:rPr>
                <w:t xml:space="preserve">Select </w:t>
              </w:r>
            </w:ins>
            <w:r w:rsidR="009F60AB" w:rsidRPr="009F60AB">
              <w:rPr>
                <w:rFonts w:ascii="Arial" w:hAnsi="Arial" w:cs="Arial"/>
                <w:sz w:val="22"/>
                <w:szCs w:val="22"/>
              </w:rPr>
              <w:t xml:space="preserve">activities where there is a recent record of maintenance </w:t>
            </w:r>
            <w:ins w:id="193" w:author="ccc2" w:date="2013-04-10T15:33:00Z">
              <w:r w:rsidR="00E0003A">
                <w:rPr>
                  <w:rFonts w:ascii="Arial" w:hAnsi="Arial" w:cs="Arial"/>
                  <w:sz w:val="22"/>
                  <w:szCs w:val="22"/>
                </w:rPr>
                <w:t>and</w:t>
              </w:r>
              <w:r w:rsidR="00E0003A" w:rsidRPr="009F60AB">
                <w:rPr>
                  <w:rFonts w:ascii="Arial" w:hAnsi="Arial" w:cs="Arial"/>
                  <w:sz w:val="22"/>
                  <w:szCs w:val="22"/>
                </w:rPr>
                <w:t xml:space="preserve"> </w:t>
              </w:r>
            </w:ins>
            <w:r w:rsidR="009F60AB" w:rsidRPr="009F60AB">
              <w:rPr>
                <w:rFonts w:ascii="Arial" w:hAnsi="Arial" w:cs="Arial"/>
                <w:sz w:val="22"/>
                <w:szCs w:val="22"/>
              </w:rPr>
              <w:t>testing errors.</w:t>
            </w:r>
          </w:p>
          <w:p w:rsidR="009F60AB" w:rsidRPr="009F60AB" w:rsidRDefault="009F60AB"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9F60AB" w:rsidRPr="009F60AB" w:rsidRDefault="009F60AB"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9F60AB">
              <w:rPr>
                <w:rFonts w:ascii="Arial" w:hAnsi="Arial" w:cs="Arial"/>
                <w:sz w:val="22"/>
                <w:szCs w:val="22"/>
              </w:rPr>
              <w:t xml:space="preserve">Select activities across technical disciplines </w:t>
            </w:r>
            <w:ins w:id="194" w:author="ccc2" w:date="2013-04-10T15:35:00Z">
              <w:r w:rsidR="00E0003A">
                <w:rPr>
                  <w:rFonts w:ascii="Arial" w:hAnsi="Arial" w:cs="Arial"/>
                  <w:sz w:val="22"/>
                  <w:szCs w:val="22"/>
                </w:rPr>
                <w:t>(</w:t>
              </w:r>
            </w:ins>
            <w:r w:rsidRPr="009F60AB">
              <w:rPr>
                <w:rFonts w:ascii="Arial" w:hAnsi="Arial" w:cs="Arial"/>
                <w:sz w:val="22"/>
                <w:szCs w:val="22"/>
              </w:rPr>
              <w:t xml:space="preserve">electrical, mechanical, </w:t>
            </w:r>
            <w:ins w:id="195" w:author="ccc2" w:date="2013-04-10T15:35:00Z">
              <w:r w:rsidR="00E0003A">
                <w:rPr>
                  <w:rFonts w:ascii="Arial" w:hAnsi="Arial" w:cs="Arial"/>
                  <w:sz w:val="22"/>
                  <w:szCs w:val="22"/>
                </w:rPr>
                <w:t>instrumentation and control)</w:t>
              </w:r>
            </w:ins>
          </w:p>
          <w:p w:rsidR="009F60AB" w:rsidRPr="009F60AB" w:rsidRDefault="009F60AB"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9F60AB" w:rsidRDefault="009F60AB" w:rsidP="005271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196" w:author="USNRC" w:date="2014-07-29T08:42:00Z"/>
                <w:rFonts w:ascii="Arial" w:hAnsi="Arial" w:cs="Arial"/>
                <w:sz w:val="22"/>
                <w:szCs w:val="22"/>
              </w:rPr>
            </w:pPr>
            <w:r w:rsidRPr="009F60AB">
              <w:rPr>
                <w:rFonts w:ascii="Arial" w:hAnsi="Arial" w:cs="Arial"/>
                <w:sz w:val="22"/>
                <w:szCs w:val="22"/>
              </w:rPr>
              <w:t>Select activities that are difficult to test at power.</w:t>
            </w:r>
          </w:p>
          <w:p w:rsidR="00A82965" w:rsidRDefault="00A82965" w:rsidP="005271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197" w:author="USNRC" w:date="2014-07-29T08:42:00Z"/>
                <w:rFonts w:ascii="Arial" w:hAnsi="Arial" w:cs="Arial"/>
                <w:sz w:val="22"/>
                <w:szCs w:val="22"/>
              </w:rPr>
            </w:pPr>
          </w:p>
          <w:p w:rsidR="00A82965" w:rsidRPr="009F60AB" w:rsidRDefault="00A82965" w:rsidP="007E5A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ins w:id="198" w:author="USNRC" w:date="2014-07-29T08:42:00Z">
              <w:r>
                <w:rPr>
                  <w:rFonts w:ascii="Arial" w:hAnsi="Arial" w:cs="Arial"/>
                  <w:sz w:val="22"/>
                  <w:szCs w:val="22"/>
                </w:rPr>
                <w:t>Select activities that have un</w:t>
              </w:r>
            </w:ins>
            <w:ins w:id="199" w:author="USNRC" w:date="2014-07-29T08:43:00Z">
              <w:r>
                <w:rPr>
                  <w:rFonts w:ascii="Arial" w:hAnsi="Arial" w:cs="Arial"/>
                  <w:sz w:val="22"/>
                  <w:szCs w:val="22"/>
                </w:rPr>
                <w:t>der</w:t>
              </w:r>
            </w:ins>
            <w:ins w:id="200" w:author="USNRC" w:date="2014-07-29T08:42:00Z">
              <w:r>
                <w:rPr>
                  <w:rFonts w:ascii="Arial" w:hAnsi="Arial" w:cs="Arial"/>
                  <w:sz w:val="22"/>
                  <w:szCs w:val="22"/>
                </w:rPr>
                <w:t xml:space="preserve">gone a change in work scope or </w:t>
              </w:r>
            </w:ins>
            <w:ins w:id="201" w:author="USNRC" w:date="2014-07-29T08:46:00Z">
              <w:r w:rsidR="007E5A09">
                <w:rPr>
                  <w:rFonts w:ascii="Arial" w:hAnsi="Arial" w:cs="Arial"/>
                  <w:sz w:val="22"/>
                  <w:szCs w:val="22"/>
                </w:rPr>
                <w:t>experienced problems.</w:t>
              </w:r>
            </w:ins>
          </w:p>
        </w:tc>
        <w:tc>
          <w:tcPr>
            <w:tcW w:w="3150" w:type="dxa"/>
            <w:tcBorders>
              <w:top w:val="single" w:sz="4" w:space="0" w:color="auto"/>
              <w:left w:val="single" w:sz="8" w:space="0" w:color="000000"/>
              <w:bottom w:val="single" w:sz="8" w:space="0" w:color="000000"/>
              <w:right w:val="single" w:sz="8" w:space="0" w:color="000000"/>
            </w:tcBorders>
            <w:tcMar>
              <w:top w:w="58" w:type="dxa"/>
              <w:left w:w="120" w:type="dxa"/>
              <w:bottom w:w="58" w:type="dxa"/>
              <w:right w:w="120" w:type="dxa"/>
            </w:tcMar>
          </w:tcPr>
          <w:p w:rsidR="009F60AB" w:rsidRPr="009F60AB" w:rsidRDefault="009F60AB"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ins w:id="202" w:author="ccc2" w:date="2013-04-10T15:16:00Z">
              <w:r>
                <w:rPr>
                  <w:rFonts w:ascii="Arial" w:hAnsi="Arial" w:cs="Arial"/>
                  <w:sz w:val="22"/>
                  <w:szCs w:val="22"/>
                </w:rPr>
                <w:t>PMT</w:t>
              </w:r>
            </w:ins>
            <w:r w:rsidRPr="009F60AB">
              <w:rPr>
                <w:rFonts w:ascii="Arial" w:hAnsi="Arial" w:cs="Arial"/>
                <w:sz w:val="22"/>
                <w:szCs w:val="22"/>
              </w:rPr>
              <w:t xml:space="preserve"> of:</w:t>
            </w:r>
          </w:p>
          <w:p w:rsidR="009F60AB" w:rsidRPr="009F60AB" w:rsidRDefault="009F60AB"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9F60AB" w:rsidRPr="009F60AB" w:rsidRDefault="009F60AB"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9F60AB">
              <w:rPr>
                <w:rFonts w:ascii="Arial" w:hAnsi="Arial" w:cs="Arial"/>
                <w:sz w:val="22"/>
                <w:szCs w:val="22"/>
              </w:rPr>
              <w:t>On-line emergency diesel generator engine repairs</w:t>
            </w:r>
          </w:p>
          <w:p w:rsidR="009F60AB" w:rsidRPr="009F60AB" w:rsidRDefault="009F60AB"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9F60AB" w:rsidRDefault="009F60AB"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9F60AB">
              <w:rPr>
                <w:rFonts w:ascii="Arial" w:hAnsi="Arial" w:cs="Arial"/>
                <w:sz w:val="22"/>
                <w:szCs w:val="22"/>
              </w:rPr>
              <w:t>Newly installed electrical/</w:t>
            </w:r>
          </w:p>
          <w:p w:rsidR="009F60AB" w:rsidRPr="009F60AB" w:rsidRDefault="009F60AB"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9F60AB">
              <w:rPr>
                <w:rFonts w:ascii="Arial" w:hAnsi="Arial" w:cs="Arial"/>
                <w:sz w:val="22"/>
                <w:szCs w:val="22"/>
              </w:rPr>
              <w:t xml:space="preserve">instrumentation components that control integrated multiple systems, for example </w:t>
            </w:r>
            <w:ins w:id="203" w:author="ccc2" w:date="2013-04-10T15:26:00Z">
              <w:r w:rsidR="00E0003A">
                <w:rPr>
                  <w:rFonts w:ascii="Arial" w:hAnsi="Arial" w:cs="Arial"/>
                  <w:sz w:val="22"/>
                  <w:szCs w:val="22"/>
                </w:rPr>
                <w:t xml:space="preserve">loss of off-site power and </w:t>
              </w:r>
            </w:ins>
            <w:ins w:id="204" w:author="ccc2" w:date="2013-04-10T15:27:00Z">
              <w:r w:rsidR="00E0003A">
                <w:rPr>
                  <w:rFonts w:ascii="Arial" w:hAnsi="Arial" w:cs="Arial"/>
                  <w:sz w:val="22"/>
                  <w:szCs w:val="22"/>
                </w:rPr>
                <w:t>loss</w:t>
              </w:r>
            </w:ins>
            <w:ins w:id="205" w:author="ccc2" w:date="2013-04-10T15:26:00Z">
              <w:r w:rsidR="00E0003A">
                <w:rPr>
                  <w:rFonts w:ascii="Arial" w:hAnsi="Arial" w:cs="Arial"/>
                  <w:sz w:val="22"/>
                  <w:szCs w:val="22"/>
                </w:rPr>
                <w:t xml:space="preserve"> </w:t>
              </w:r>
            </w:ins>
            <w:ins w:id="206" w:author="ccc2" w:date="2013-04-10T15:40:00Z">
              <w:r w:rsidR="005271AF">
                <w:rPr>
                  <w:rFonts w:ascii="Arial" w:hAnsi="Arial" w:cs="Arial"/>
                  <w:sz w:val="22"/>
                  <w:szCs w:val="22"/>
                </w:rPr>
                <w:t xml:space="preserve">of coolant accident </w:t>
              </w:r>
            </w:ins>
            <w:r w:rsidRPr="009F60AB">
              <w:rPr>
                <w:rFonts w:ascii="Arial" w:hAnsi="Arial" w:cs="Arial"/>
                <w:sz w:val="22"/>
                <w:szCs w:val="22"/>
              </w:rPr>
              <w:t>circuits</w:t>
            </w:r>
          </w:p>
          <w:p w:rsidR="009F60AB" w:rsidRPr="009F60AB" w:rsidRDefault="009F60AB"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9F60AB" w:rsidRPr="009F60AB" w:rsidRDefault="009F60AB"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9F60AB">
              <w:rPr>
                <w:rFonts w:ascii="Arial" w:hAnsi="Arial" w:cs="Arial"/>
                <w:sz w:val="22"/>
                <w:szCs w:val="22"/>
              </w:rPr>
              <w:t>Containment air lock leakage</w:t>
            </w:r>
          </w:p>
        </w:tc>
      </w:tr>
    </w:tbl>
    <w:p w:rsidR="008F5C62"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207" w:author="USNRC" w:date="2014-07-29T11:07:00Z"/>
          <w:rFonts w:ascii="Arial" w:hAnsi="Arial" w:cs="Arial"/>
          <w:sz w:val="22"/>
          <w:szCs w:val="22"/>
        </w:rPr>
      </w:pPr>
    </w:p>
    <w:p w:rsidR="00091BC9" w:rsidRPr="00F11300" w:rsidRDefault="00091BC9" w:rsidP="00091BC9">
      <w:pPr>
        <w:tabs>
          <w:tab w:val="left" w:pos="244"/>
          <w:tab w:val="left" w:pos="835"/>
          <w:tab w:val="left" w:pos="1440"/>
          <w:tab w:val="left" w:pos="2044"/>
          <w:tab w:val="left" w:pos="2635"/>
        </w:tabs>
        <w:spacing w:line="240" w:lineRule="exact"/>
        <w:rPr>
          <w:rFonts w:ascii="Arial" w:hAnsi="Arial" w:cs="Arial"/>
          <w:sz w:val="22"/>
          <w:szCs w:val="22"/>
        </w:rPr>
      </w:pPr>
      <w:ins w:id="208" w:author="USNRC" w:date="2014-07-28T10:49:00Z">
        <w:r w:rsidRPr="00C41E6B">
          <w:rPr>
            <w:rFonts w:ascii="Arial" w:hAnsi="Arial" w:cs="Arial"/>
            <w:iCs/>
            <w:sz w:val="22"/>
            <w:szCs w:val="22"/>
          </w:rPr>
          <w:t>For a given maintenance activity, a “vertical slice” review involves performing (as applicable) an associated sample in IP</w:t>
        </w:r>
      </w:ins>
      <w:ins w:id="209" w:author="USNRC" w:date="2014-07-28T10:50:00Z">
        <w:r>
          <w:rPr>
            <w:rFonts w:ascii="Arial" w:hAnsi="Arial" w:cs="Arial"/>
            <w:iCs/>
            <w:sz w:val="22"/>
            <w:szCs w:val="22"/>
          </w:rPr>
          <w:t> </w:t>
        </w:r>
      </w:ins>
      <w:ins w:id="210" w:author="USNRC" w:date="2014-07-28T10:49:00Z">
        <w:r w:rsidRPr="00C41E6B">
          <w:rPr>
            <w:rFonts w:ascii="Arial" w:hAnsi="Arial" w:cs="Arial"/>
            <w:iCs/>
            <w:sz w:val="22"/>
            <w:szCs w:val="22"/>
          </w:rPr>
          <w:t>71111.04, “Equipment Alignment,” IP</w:t>
        </w:r>
      </w:ins>
      <w:ins w:id="211" w:author="USNRC" w:date="2014-07-28T10:50:00Z">
        <w:r>
          <w:rPr>
            <w:rFonts w:ascii="Arial" w:hAnsi="Arial" w:cs="Arial"/>
            <w:iCs/>
            <w:sz w:val="22"/>
            <w:szCs w:val="22"/>
          </w:rPr>
          <w:t> </w:t>
        </w:r>
      </w:ins>
      <w:ins w:id="212" w:author="USNRC" w:date="2014-07-28T10:49:00Z">
        <w:r w:rsidRPr="00C41E6B">
          <w:rPr>
            <w:rFonts w:ascii="Arial" w:hAnsi="Arial" w:cs="Arial"/>
            <w:iCs/>
            <w:sz w:val="22"/>
            <w:szCs w:val="22"/>
          </w:rPr>
          <w:t>71111.12, “Maintenance Effectiveness,” IP</w:t>
        </w:r>
      </w:ins>
      <w:ins w:id="213" w:author="USNRC" w:date="2014-07-28T10:50:00Z">
        <w:r>
          <w:rPr>
            <w:rFonts w:ascii="Arial" w:hAnsi="Arial" w:cs="Arial"/>
            <w:iCs/>
            <w:sz w:val="22"/>
            <w:szCs w:val="22"/>
          </w:rPr>
          <w:t> </w:t>
        </w:r>
      </w:ins>
      <w:ins w:id="214" w:author="USNRC" w:date="2014-07-28T10:49:00Z">
        <w:r w:rsidRPr="00C41E6B">
          <w:rPr>
            <w:rFonts w:ascii="Arial" w:hAnsi="Arial" w:cs="Arial"/>
            <w:iCs/>
            <w:sz w:val="22"/>
            <w:szCs w:val="22"/>
          </w:rPr>
          <w:t>71111.13, “Maintenance Risk Assessments and Emergent Work Control,” IP</w:t>
        </w:r>
      </w:ins>
      <w:ins w:id="215" w:author="USNRC" w:date="2014-07-28T12:01:00Z">
        <w:r>
          <w:rPr>
            <w:rFonts w:ascii="Arial" w:hAnsi="Arial" w:cs="Arial"/>
            <w:iCs/>
            <w:sz w:val="22"/>
            <w:szCs w:val="22"/>
          </w:rPr>
          <w:t> </w:t>
        </w:r>
      </w:ins>
      <w:ins w:id="216" w:author="USNRC" w:date="2014-07-28T10:49:00Z">
        <w:r w:rsidRPr="00C41E6B">
          <w:rPr>
            <w:rFonts w:ascii="Arial" w:hAnsi="Arial" w:cs="Arial"/>
            <w:iCs/>
            <w:sz w:val="22"/>
            <w:szCs w:val="22"/>
          </w:rPr>
          <w:t>71111.19, “Post-Maintenance Testing,” and IP</w:t>
        </w:r>
      </w:ins>
      <w:ins w:id="217" w:author="USNRC" w:date="2014-07-28T10:50:00Z">
        <w:r>
          <w:rPr>
            <w:rFonts w:ascii="Arial" w:hAnsi="Arial" w:cs="Arial"/>
            <w:iCs/>
            <w:sz w:val="22"/>
            <w:szCs w:val="22"/>
          </w:rPr>
          <w:t> </w:t>
        </w:r>
      </w:ins>
      <w:ins w:id="218" w:author="USNRC" w:date="2014-07-28T10:49:00Z">
        <w:r w:rsidRPr="00C41E6B">
          <w:rPr>
            <w:rFonts w:ascii="Arial" w:hAnsi="Arial" w:cs="Arial"/>
            <w:iCs/>
            <w:sz w:val="22"/>
            <w:szCs w:val="22"/>
          </w:rPr>
          <w:t>71111.22, “Surveillance Testing.”</w:t>
        </w:r>
      </w:ins>
      <w:ins w:id="219" w:author="USNRC" w:date="2014-07-30T11:24:00Z">
        <w:r>
          <w:rPr>
            <w:rFonts w:ascii="Arial" w:hAnsi="Arial" w:cs="Arial"/>
            <w:iCs/>
            <w:sz w:val="22"/>
            <w:szCs w:val="22"/>
          </w:rPr>
          <w:t xml:space="preserve">  Once or twice a year, inspectors should consider conducting a “</w:t>
        </w:r>
      </w:ins>
      <w:ins w:id="220" w:author="USNRC" w:date="2014-07-30T11:25:00Z">
        <w:r>
          <w:rPr>
            <w:rFonts w:ascii="Arial" w:hAnsi="Arial" w:cs="Arial"/>
            <w:iCs/>
            <w:sz w:val="22"/>
            <w:szCs w:val="22"/>
          </w:rPr>
          <w:t>vertical</w:t>
        </w:r>
      </w:ins>
      <w:ins w:id="221" w:author="USNRC" w:date="2014-07-30T11:24:00Z">
        <w:r>
          <w:rPr>
            <w:rFonts w:ascii="Arial" w:hAnsi="Arial" w:cs="Arial"/>
            <w:iCs/>
            <w:sz w:val="22"/>
            <w:szCs w:val="22"/>
          </w:rPr>
          <w:t xml:space="preserve"> slice</w:t>
        </w:r>
      </w:ins>
      <w:ins w:id="222" w:author="USNRC" w:date="2014-07-30T11:25:00Z">
        <w:r>
          <w:rPr>
            <w:rFonts w:ascii="Arial" w:hAnsi="Arial" w:cs="Arial"/>
            <w:iCs/>
            <w:sz w:val="22"/>
            <w:szCs w:val="22"/>
          </w:rPr>
          <w:t>” review of a maintenance activity</w:t>
        </w:r>
      </w:ins>
      <w:ins w:id="223" w:author="USNRC" w:date="2014-07-30T11:27:00Z">
        <w:r>
          <w:rPr>
            <w:rFonts w:ascii="Arial" w:hAnsi="Arial" w:cs="Arial"/>
            <w:iCs/>
            <w:sz w:val="22"/>
            <w:szCs w:val="22"/>
          </w:rPr>
          <w:t xml:space="preserve"> to assess whether different parts of the maintenance process </w:t>
        </w:r>
      </w:ins>
      <w:ins w:id="224" w:author="USNRC" w:date="2014-07-30T11:28:00Z">
        <w:r>
          <w:rPr>
            <w:rFonts w:ascii="Arial" w:hAnsi="Arial" w:cs="Arial"/>
            <w:iCs/>
            <w:sz w:val="22"/>
            <w:szCs w:val="22"/>
          </w:rPr>
          <w:t>work together effectively</w:t>
        </w:r>
      </w:ins>
      <w:ins w:id="225" w:author="USNRC" w:date="2014-07-30T11:25:00Z">
        <w:r>
          <w:rPr>
            <w:rFonts w:ascii="Arial" w:hAnsi="Arial" w:cs="Arial"/>
            <w:iCs/>
            <w:sz w:val="22"/>
            <w:szCs w:val="22"/>
          </w:rPr>
          <w:t>.</w:t>
        </w:r>
      </w:ins>
    </w:p>
    <w:p w:rsidR="00091BC9" w:rsidRPr="009F60AB" w:rsidRDefault="00091BC9"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9F60AB" w:rsidRDefault="008F5C62" w:rsidP="00984C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line="245" w:lineRule="exact"/>
        <w:rPr>
          <w:rFonts w:ascii="Arial" w:hAnsi="Arial" w:cs="Arial"/>
          <w:sz w:val="22"/>
          <w:szCs w:val="22"/>
        </w:rPr>
      </w:pPr>
      <w:r w:rsidRPr="009F60AB">
        <w:rPr>
          <w:rFonts w:ascii="Arial" w:hAnsi="Arial" w:cs="Arial"/>
          <w:sz w:val="22"/>
          <w:szCs w:val="22"/>
        </w:rPr>
        <w:t>71111.19-04</w:t>
      </w:r>
      <w:r w:rsidRPr="009F60AB">
        <w:rPr>
          <w:rFonts w:ascii="Arial" w:hAnsi="Arial" w:cs="Arial"/>
          <w:sz w:val="22"/>
          <w:szCs w:val="22"/>
        </w:rPr>
        <w:tab/>
      </w:r>
      <w:r w:rsidRPr="009F60AB">
        <w:rPr>
          <w:rFonts w:ascii="Arial" w:hAnsi="Arial" w:cs="Arial"/>
          <w:sz w:val="22"/>
          <w:szCs w:val="22"/>
        </w:rPr>
        <w:tab/>
        <w:t>RESOURCE ESTIMATE</w:t>
      </w: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9F60AB">
        <w:rPr>
          <w:rFonts w:ascii="Arial" w:hAnsi="Arial" w:cs="Arial"/>
          <w:sz w:val="22"/>
          <w:szCs w:val="22"/>
        </w:rPr>
        <w:t xml:space="preserve">The annual resource expenditure is estimated to be </w:t>
      </w:r>
      <w:r w:rsidR="00DB3D70" w:rsidRPr="009F60AB">
        <w:rPr>
          <w:rFonts w:ascii="Arial" w:hAnsi="Arial" w:cs="Arial"/>
          <w:sz w:val="22"/>
          <w:szCs w:val="22"/>
        </w:rPr>
        <w:t>71 to 97</w:t>
      </w:r>
      <w:r w:rsidR="001C5757" w:rsidRPr="009F60AB">
        <w:rPr>
          <w:rFonts w:ascii="Arial" w:hAnsi="Arial" w:cs="Arial"/>
          <w:sz w:val="22"/>
          <w:szCs w:val="22"/>
        </w:rPr>
        <w:t> </w:t>
      </w:r>
      <w:r w:rsidRPr="009F60AB">
        <w:rPr>
          <w:rFonts w:ascii="Arial" w:hAnsi="Arial" w:cs="Arial"/>
          <w:sz w:val="22"/>
          <w:szCs w:val="22"/>
        </w:rPr>
        <w:t xml:space="preserve">hours </w:t>
      </w:r>
      <w:ins w:id="226" w:author="ccc2" w:date="2013-04-03T15:51:00Z">
        <w:r w:rsidR="00923072" w:rsidRPr="009F60AB">
          <w:rPr>
            <w:rFonts w:ascii="Arial" w:hAnsi="Arial" w:cs="Arial"/>
            <w:sz w:val="22"/>
            <w:szCs w:val="22"/>
          </w:rPr>
          <w:t>per</w:t>
        </w:r>
      </w:ins>
      <w:r w:rsidRPr="009F60AB">
        <w:rPr>
          <w:rFonts w:ascii="Arial" w:hAnsi="Arial" w:cs="Arial"/>
          <w:sz w:val="22"/>
          <w:szCs w:val="22"/>
        </w:rPr>
        <w:t xml:space="preserve"> site regardless of the number of reactor units at th</w:t>
      </w:r>
      <w:ins w:id="227" w:author="ccc2" w:date="2013-04-10T13:39:00Z">
        <w:r w:rsidR="001E5472" w:rsidRPr="009F60AB">
          <w:rPr>
            <w:rFonts w:ascii="Arial" w:hAnsi="Arial" w:cs="Arial"/>
            <w:sz w:val="22"/>
            <w:szCs w:val="22"/>
          </w:rPr>
          <w:t>e</w:t>
        </w:r>
      </w:ins>
      <w:r w:rsidRPr="009F60AB">
        <w:rPr>
          <w:rFonts w:ascii="Arial" w:hAnsi="Arial" w:cs="Arial"/>
          <w:sz w:val="22"/>
          <w:szCs w:val="22"/>
        </w:rPr>
        <w:t xml:space="preserve"> site.</w:t>
      </w: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DB3D70" w:rsidRPr="009F60AB"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ind w:left="2635" w:hanging="2635"/>
        <w:rPr>
          <w:rFonts w:ascii="Arial" w:hAnsi="Arial" w:cs="Arial"/>
          <w:sz w:val="22"/>
          <w:szCs w:val="22"/>
        </w:rPr>
      </w:pPr>
      <w:r w:rsidRPr="009F60AB">
        <w:rPr>
          <w:rFonts w:ascii="Arial" w:hAnsi="Arial" w:cs="Arial"/>
          <w:sz w:val="22"/>
          <w:szCs w:val="22"/>
        </w:rPr>
        <w:t>71111.19-05</w:t>
      </w:r>
      <w:r w:rsidRPr="009F60AB">
        <w:rPr>
          <w:rFonts w:ascii="Arial" w:hAnsi="Arial" w:cs="Arial"/>
          <w:sz w:val="22"/>
          <w:szCs w:val="22"/>
        </w:rPr>
        <w:tab/>
      </w:r>
      <w:r w:rsidRPr="009F60AB">
        <w:rPr>
          <w:rFonts w:ascii="Arial" w:hAnsi="Arial" w:cs="Arial"/>
          <w:sz w:val="22"/>
          <w:szCs w:val="22"/>
        </w:rPr>
        <w:tab/>
        <w:t>COMPLETION STATUS</w:t>
      </w:r>
    </w:p>
    <w:p w:rsidR="00DB3D70" w:rsidRPr="009F60AB"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D406FC"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sectPr w:rsidR="00D406FC" w:rsidSect="008C343B">
          <w:pgSz w:w="12240" w:h="15840" w:code="1"/>
          <w:pgMar w:top="1080" w:right="1440" w:bottom="720" w:left="1440" w:header="1440" w:footer="1440" w:gutter="0"/>
          <w:pgNumType w:fmt="numberInDash"/>
          <w:cols w:space="720"/>
          <w:docGrid w:linePitch="326"/>
        </w:sectPr>
      </w:pPr>
      <w:r w:rsidRPr="009F60AB">
        <w:rPr>
          <w:rFonts w:ascii="Arial" w:hAnsi="Arial" w:cs="Arial"/>
          <w:sz w:val="22"/>
          <w:szCs w:val="22"/>
        </w:rPr>
        <w:t xml:space="preserve">Inspection of the minimum sample size will constitute completion of this procedure in the Reactor Programs Systems (RPS).  That minimum sample size will consist of </w:t>
      </w:r>
      <w:r w:rsidR="009274BE" w:rsidRPr="009F60AB">
        <w:rPr>
          <w:rFonts w:ascii="Arial" w:hAnsi="Arial" w:cs="Arial"/>
          <w:sz w:val="22"/>
          <w:szCs w:val="22"/>
        </w:rPr>
        <w:t>20</w:t>
      </w:r>
      <w:ins w:id="228" w:author="ccc2" w:date="2013-04-10T13:27:00Z">
        <w:r w:rsidR="009274BE" w:rsidRPr="009F60AB">
          <w:rPr>
            <w:rFonts w:ascii="Arial" w:hAnsi="Arial" w:cs="Arial"/>
            <w:sz w:val="22"/>
            <w:szCs w:val="22"/>
          </w:rPr>
          <w:t> PMT</w:t>
        </w:r>
      </w:ins>
      <w:r w:rsidRPr="009F60AB">
        <w:rPr>
          <w:rFonts w:ascii="Arial" w:hAnsi="Arial" w:cs="Arial"/>
          <w:sz w:val="22"/>
          <w:szCs w:val="22"/>
        </w:rPr>
        <w:t xml:space="preserve"> activities </w:t>
      </w:r>
      <w:ins w:id="229" w:author="ccc2" w:date="2013-04-10T13:43:00Z">
        <w:r w:rsidR="001E5472" w:rsidRPr="009F60AB">
          <w:rPr>
            <w:rFonts w:ascii="Arial" w:hAnsi="Arial" w:cs="Arial"/>
            <w:sz w:val="22"/>
            <w:szCs w:val="22"/>
          </w:rPr>
          <w:t>annually</w:t>
        </w:r>
      </w:ins>
      <w:r w:rsidRPr="009F60AB">
        <w:rPr>
          <w:rFonts w:ascii="Arial" w:hAnsi="Arial" w:cs="Arial"/>
          <w:sz w:val="22"/>
          <w:szCs w:val="22"/>
        </w:rPr>
        <w:t xml:space="preserve"> regardless of the number of reactor units at the site.</w:t>
      </w:r>
      <w:ins w:id="230" w:author="ccc2" w:date="2013-04-03T16:27:00Z">
        <w:r w:rsidR="00D17CBD" w:rsidRPr="009F60AB">
          <w:rPr>
            <w:rFonts w:ascii="Arial" w:hAnsi="Arial" w:cs="Arial"/>
            <w:sz w:val="22"/>
            <w:szCs w:val="22"/>
          </w:rPr>
          <w:t xml:space="preserve">  Refer to </w:t>
        </w:r>
      </w:ins>
      <w:ins w:id="231" w:author="ccc2" w:date="2013-04-10T13:33:00Z">
        <w:r w:rsidR="009274BE" w:rsidRPr="009F60AB">
          <w:rPr>
            <w:rFonts w:ascii="Arial" w:hAnsi="Arial" w:cs="Arial"/>
            <w:sz w:val="22"/>
            <w:szCs w:val="22"/>
          </w:rPr>
          <w:t>Inspection Manual Chapter</w:t>
        </w:r>
      </w:ins>
      <w:ins w:id="232" w:author="USNRC" w:date="2014-09-18T12:01:00Z">
        <w:r w:rsidR="00F31A95">
          <w:rPr>
            <w:rFonts w:ascii="Arial" w:hAnsi="Arial" w:cs="Arial"/>
            <w:sz w:val="22"/>
            <w:szCs w:val="22"/>
          </w:rPr>
          <w:t xml:space="preserve"> (IMC)</w:t>
        </w:r>
      </w:ins>
      <w:ins w:id="233" w:author="ccc2" w:date="2013-04-10T13:28:00Z">
        <w:r w:rsidR="009274BE" w:rsidRPr="009F60AB">
          <w:rPr>
            <w:rFonts w:ascii="Arial" w:hAnsi="Arial" w:cs="Arial"/>
            <w:sz w:val="22"/>
            <w:szCs w:val="22"/>
          </w:rPr>
          <w:t> </w:t>
        </w:r>
      </w:ins>
      <w:ins w:id="234" w:author="ccc2" w:date="2013-04-03T16:27:00Z">
        <w:r w:rsidR="00D17CBD" w:rsidRPr="009F60AB">
          <w:rPr>
            <w:rFonts w:ascii="Arial" w:hAnsi="Arial" w:cs="Arial"/>
            <w:sz w:val="22"/>
            <w:szCs w:val="22"/>
          </w:rPr>
          <w:t>2515, “Light-Water Reactor Inspection Program - Operations Phase” for further guidance on procedure completion.</w:t>
        </w:r>
      </w:ins>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ind w:left="2635" w:hanging="2635"/>
        <w:rPr>
          <w:rFonts w:ascii="Arial" w:hAnsi="Arial" w:cs="Arial"/>
          <w:sz w:val="22"/>
          <w:szCs w:val="22"/>
        </w:rPr>
      </w:pPr>
      <w:r w:rsidRPr="009F60AB">
        <w:rPr>
          <w:rFonts w:ascii="Arial" w:hAnsi="Arial" w:cs="Arial"/>
          <w:sz w:val="22"/>
          <w:szCs w:val="22"/>
        </w:rPr>
        <w:t>71111.19-</w:t>
      </w:r>
      <w:r w:rsidR="00DB3D70" w:rsidRPr="009F60AB">
        <w:rPr>
          <w:rFonts w:ascii="Arial" w:hAnsi="Arial" w:cs="Arial"/>
          <w:sz w:val="22"/>
          <w:szCs w:val="22"/>
        </w:rPr>
        <w:t>06</w:t>
      </w:r>
      <w:r w:rsidRPr="009F60AB">
        <w:rPr>
          <w:rFonts w:ascii="Arial" w:hAnsi="Arial" w:cs="Arial"/>
          <w:sz w:val="22"/>
          <w:szCs w:val="22"/>
        </w:rPr>
        <w:tab/>
      </w:r>
      <w:r w:rsidRPr="009F60AB">
        <w:rPr>
          <w:rFonts w:ascii="Arial" w:hAnsi="Arial" w:cs="Arial"/>
          <w:sz w:val="22"/>
          <w:szCs w:val="22"/>
        </w:rPr>
        <w:tab/>
        <w:t>REFERENCES</w:t>
      </w: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AD0993" w:rsidRDefault="00AD0993" w:rsidP="00AD09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235" w:author="USNRC" w:date="2014-08-13T08:20:00Z"/>
          <w:rFonts w:ascii="Arial" w:hAnsi="Arial" w:cs="Arial"/>
          <w:iCs/>
          <w:sz w:val="22"/>
          <w:szCs w:val="22"/>
        </w:rPr>
      </w:pPr>
      <w:ins w:id="236" w:author="USNRC" w:date="2014-08-13T08:20:00Z">
        <w:r w:rsidRPr="00C41E6B">
          <w:rPr>
            <w:rFonts w:ascii="Arial" w:hAnsi="Arial" w:cs="Arial"/>
            <w:iCs/>
            <w:sz w:val="22"/>
            <w:szCs w:val="22"/>
          </w:rPr>
          <w:t>IP</w:t>
        </w:r>
        <w:r>
          <w:rPr>
            <w:rFonts w:ascii="Arial" w:hAnsi="Arial" w:cs="Arial"/>
            <w:iCs/>
            <w:sz w:val="22"/>
            <w:szCs w:val="22"/>
          </w:rPr>
          <w:t> </w:t>
        </w:r>
        <w:r w:rsidRPr="00C41E6B">
          <w:rPr>
            <w:rFonts w:ascii="Arial" w:hAnsi="Arial" w:cs="Arial"/>
            <w:iCs/>
            <w:sz w:val="22"/>
            <w:szCs w:val="22"/>
          </w:rPr>
          <w:t>71111.</w:t>
        </w:r>
        <w:r>
          <w:rPr>
            <w:rFonts w:ascii="Arial" w:hAnsi="Arial" w:cs="Arial"/>
            <w:iCs/>
            <w:sz w:val="22"/>
            <w:szCs w:val="22"/>
          </w:rPr>
          <w:t>04</w:t>
        </w:r>
        <w:r w:rsidRPr="00C41E6B">
          <w:rPr>
            <w:rFonts w:ascii="Arial" w:hAnsi="Arial" w:cs="Arial"/>
            <w:iCs/>
            <w:sz w:val="22"/>
            <w:szCs w:val="22"/>
          </w:rPr>
          <w:t>, “</w:t>
        </w:r>
        <w:r>
          <w:rPr>
            <w:rFonts w:ascii="Arial" w:hAnsi="Arial" w:cs="Arial"/>
            <w:iCs/>
            <w:sz w:val="22"/>
            <w:szCs w:val="22"/>
          </w:rPr>
          <w:t>Equipment Alignment</w:t>
        </w:r>
        <w:r w:rsidRPr="00C41E6B">
          <w:rPr>
            <w:rFonts w:ascii="Arial" w:hAnsi="Arial" w:cs="Arial"/>
            <w:iCs/>
            <w:sz w:val="22"/>
            <w:szCs w:val="22"/>
          </w:rPr>
          <w:t>”</w:t>
        </w:r>
      </w:ins>
    </w:p>
    <w:p w:rsidR="00AD0993" w:rsidRDefault="00AD0993" w:rsidP="00AD09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237" w:author="USNRC" w:date="2014-08-13T08:20:00Z"/>
          <w:rFonts w:ascii="Arial" w:hAnsi="Arial" w:cs="Arial"/>
          <w:iCs/>
          <w:sz w:val="22"/>
          <w:szCs w:val="22"/>
        </w:rPr>
      </w:pPr>
    </w:p>
    <w:p w:rsidR="008F5C62" w:rsidRPr="009F60AB" w:rsidRDefault="00AD0993"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ins w:id="238" w:author="USNRC" w:date="2014-08-13T08:20:00Z">
        <w:r w:rsidRPr="00C41E6B">
          <w:rPr>
            <w:rFonts w:ascii="Arial" w:hAnsi="Arial" w:cs="Arial"/>
            <w:iCs/>
            <w:sz w:val="22"/>
            <w:szCs w:val="22"/>
          </w:rPr>
          <w:t>IP</w:t>
        </w:r>
        <w:r>
          <w:rPr>
            <w:rFonts w:ascii="Arial" w:hAnsi="Arial" w:cs="Arial"/>
            <w:iCs/>
            <w:sz w:val="22"/>
            <w:szCs w:val="22"/>
          </w:rPr>
          <w:t> </w:t>
        </w:r>
      </w:ins>
      <w:r w:rsidR="008F5C62" w:rsidRPr="009F60AB">
        <w:rPr>
          <w:rFonts w:ascii="Arial" w:hAnsi="Arial" w:cs="Arial"/>
          <w:sz w:val="22"/>
          <w:szCs w:val="22"/>
        </w:rPr>
        <w:t xml:space="preserve">71111.12, “Maintenance </w:t>
      </w:r>
      <w:ins w:id="239" w:author="ccc2" w:date="2013-04-03T16:31:00Z">
        <w:r w:rsidR="00D17CBD" w:rsidRPr="009F60AB">
          <w:rPr>
            <w:rFonts w:ascii="Arial" w:hAnsi="Arial" w:cs="Arial"/>
            <w:sz w:val="22"/>
            <w:szCs w:val="22"/>
          </w:rPr>
          <w:t>Effectiveness</w:t>
        </w:r>
      </w:ins>
      <w:r w:rsidR="008F5C62" w:rsidRPr="009F60AB">
        <w:rPr>
          <w:rFonts w:ascii="Arial" w:hAnsi="Arial" w:cs="Arial"/>
          <w:sz w:val="22"/>
          <w:szCs w:val="22"/>
        </w:rPr>
        <w:t>”</w:t>
      </w: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Default="006B75F6"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ins w:id="240" w:author="USNRC" w:date="2014-07-30T15:43:00Z">
        <w:r w:rsidRPr="00C41E6B">
          <w:rPr>
            <w:rFonts w:ascii="Arial" w:hAnsi="Arial" w:cs="Arial"/>
            <w:iCs/>
            <w:sz w:val="22"/>
            <w:szCs w:val="22"/>
          </w:rPr>
          <w:t>IP</w:t>
        </w:r>
        <w:r>
          <w:rPr>
            <w:rFonts w:ascii="Arial" w:hAnsi="Arial" w:cs="Arial"/>
            <w:iCs/>
            <w:sz w:val="22"/>
            <w:szCs w:val="22"/>
          </w:rPr>
          <w:t> </w:t>
        </w:r>
      </w:ins>
      <w:r w:rsidR="008F5C62" w:rsidRPr="009F60AB">
        <w:rPr>
          <w:rFonts w:ascii="Arial" w:hAnsi="Arial" w:cs="Arial"/>
          <w:sz w:val="22"/>
          <w:szCs w:val="22"/>
        </w:rPr>
        <w:t>71111.13, “Maintenance Risk Assessments and Emergent Work Control”</w:t>
      </w:r>
    </w:p>
    <w:p w:rsidR="00710CBE" w:rsidRDefault="00710CBE"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710CBE" w:rsidRPr="009F60AB" w:rsidRDefault="00710CBE"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ins w:id="241" w:author="USNRC" w:date="2014-07-28T10:49:00Z">
        <w:r w:rsidRPr="00C41E6B">
          <w:rPr>
            <w:rFonts w:ascii="Arial" w:hAnsi="Arial" w:cs="Arial"/>
            <w:iCs/>
            <w:sz w:val="22"/>
            <w:szCs w:val="22"/>
          </w:rPr>
          <w:t>IP</w:t>
        </w:r>
      </w:ins>
      <w:ins w:id="242" w:author="USNRC" w:date="2014-07-28T10:50:00Z">
        <w:r>
          <w:rPr>
            <w:rFonts w:ascii="Arial" w:hAnsi="Arial" w:cs="Arial"/>
            <w:iCs/>
            <w:sz w:val="22"/>
            <w:szCs w:val="22"/>
          </w:rPr>
          <w:t> </w:t>
        </w:r>
      </w:ins>
      <w:ins w:id="243" w:author="USNRC" w:date="2014-07-28T10:49:00Z">
        <w:r w:rsidRPr="00C41E6B">
          <w:rPr>
            <w:rFonts w:ascii="Arial" w:hAnsi="Arial" w:cs="Arial"/>
            <w:iCs/>
            <w:sz w:val="22"/>
            <w:szCs w:val="22"/>
          </w:rPr>
          <w:t>71111.22, “Surveillance Testing”</w:t>
        </w:r>
      </w:ins>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bookmarkStart w:id="244" w:name="QuickMark_1"/>
      <w:bookmarkEnd w:id="244"/>
    </w:p>
    <w:p w:rsidR="008F5C62" w:rsidRPr="009F60AB" w:rsidRDefault="006B75F6"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ins w:id="245" w:author="USNRC" w:date="2014-07-30T15:43:00Z">
        <w:r w:rsidRPr="00C41E6B">
          <w:rPr>
            <w:rFonts w:ascii="Arial" w:hAnsi="Arial" w:cs="Arial"/>
            <w:iCs/>
            <w:sz w:val="22"/>
            <w:szCs w:val="22"/>
          </w:rPr>
          <w:t>IP</w:t>
        </w:r>
        <w:r>
          <w:rPr>
            <w:rFonts w:ascii="Arial" w:hAnsi="Arial" w:cs="Arial"/>
            <w:iCs/>
            <w:sz w:val="22"/>
            <w:szCs w:val="22"/>
          </w:rPr>
          <w:t> </w:t>
        </w:r>
      </w:ins>
      <w:r w:rsidR="008F5C62" w:rsidRPr="009F60AB">
        <w:rPr>
          <w:rFonts w:ascii="Arial" w:hAnsi="Arial" w:cs="Arial"/>
          <w:sz w:val="22"/>
          <w:szCs w:val="22"/>
        </w:rPr>
        <w:t>71152, “</w:t>
      </w:r>
      <w:ins w:id="246" w:author="ccc2" w:date="2013-04-03T15:52:00Z">
        <w:r w:rsidR="00923072" w:rsidRPr="009F60AB">
          <w:rPr>
            <w:rFonts w:ascii="Arial" w:hAnsi="Arial" w:cs="Arial"/>
            <w:sz w:val="22"/>
            <w:szCs w:val="22"/>
          </w:rPr>
          <w:t xml:space="preserve">Problem </w:t>
        </w:r>
      </w:ins>
      <w:r w:rsidR="008F5C62" w:rsidRPr="009F60AB">
        <w:rPr>
          <w:rFonts w:ascii="Arial" w:hAnsi="Arial" w:cs="Arial"/>
          <w:sz w:val="22"/>
          <w:szCs w:val="22"/>
        </w:rPr>
        <w:t>Identification and Resolution”</w:t>
      </w:r>
    </w:p>
    <w:p w:rsidR="008F5C62" w:rsidRPr="009F60AB"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F31A95" w:rsidRDefault="00F31A95" w:rsidP="00F31A95">
      <w:pPr>
        <w:tabs>
          <w:tab w:val="left" w:pos="244"/>
          <w:tab w:val="left" w:pos="835"/>
          <w:tab w:val="left" w:pos="1440"/>
          <w:tab w:val="left" w:pos="2044"/>
          <w:tab w:val="left" w:pos="2635"/>
        </w:tabs>
        <w:spacing w:line="240" w:lineRule="exact"/>
        <w:rPr>
          <w:ins w:id="247" w:author="USNRC" w:date="2014-09-18T12:02:00Z"/>
          <w:rFonts w:ascii="Arial" w:hAnsi="Arial" w:cs="Arial"/>
          <w:sz w:val="22"/>
          <w:szCs w:val="22"/>
        </w:rPr>
      </w:pPr>
      <w:ins w:id="248" w:author="USNRC" w:date="2014-09-18T12:02:00Z">
        <w:r>
          <w:rPr>
            <w:rFonts w:ascii="Arial" w:hAnsi="Arial" w:cs="Arial"/>
            <w:sz w:val="22"/>
            <w:szCs w:val="22"/>
          </w:rPr>
          <w:t>IMC</w:t>
        </w:r>
        <w:r w:rsidRPr="009F60AB">
          <w:rPr>
            <w:rFonts w:ascii="Arial" w:hAnsi="Arial" w:cs="Arial"/>
            <w:sz w:val="22"/>
            <w:szCs w:val="22"/>
          </w:rPr>
          <w:t> 2515, “Light-Water Reactor Inspection Program - Operations Phase</w:t>
        </w:r>
        <w:r>
          <w:rPr>
            <w:rFonts w:ascii="Arial" w:hAnsi="Arial" w:cs="Arial"/>
            <w:sz w:val="22"/>
            <w:szCs w:val="22"/>
          </w:rPr>
          <w:t>”</w:t>
        </w:r>
      </w:ins>
    </w:p>
    <w:p w:rsidR="00F31A95" w:rsidRDefault="00F31A95" w:rsidP="005F66D0">
      <w:pPr>
        <w:tabs>
          <w:tab w:val="left" w:pos="244"/>
          <w:tab w:val="left" w:pos="835"/>
          <w:tab w:val="left" w:pos="1440"/>
          <w:tab w:val="left" w:pos="2044"/>
          <w:tab w:val="left" w:pos="2635"/>
        </w:tabs>
        <w:spacing w:line="240" w:lineRule="exact"/>
        <w:rPr>
          <w:ins w:id="249" w:author="USNRC" w:date="2014-09-18T12:02:00Z"/>
          <w:rFonts w:ascii="Arial" w:hAnsi="Arial" w:cs="Arial"/>
          <w:sz w:val="22"/>
          <w:szCs w:val="22"/>
        </w:rPr>
      </w:pPr>
    </w:p>
    <w:p w:rsidR="005F66D0" w:rsidRDefault="005F66D0" w:rsidP="005F66D0">
      <w:pPr>
        <w:tabs>
          <w:tab w:val="left" w:pos="244"/>
          <w:tab w:val="left" w:pos="835"/>
          <w:tab w:val="left" w:pos="1440"/>
          <w:tab w:val="left" w:pos="2044"/>
          <w:tab w:val="left" w:pos="2635"/>
        </w:tabs>
        <w:spacing w:line="240" w:lineRule="exact"/>
        <w:rPr>
          <w:ins w:id="250" w:author="USNRC" w:date="2014-07-30T09:10:00Z"/>
          <w:rFonts w:ascii="Arial" w:hAnsi="Arial" w:cs="Arial"/>
          <w:sz w:val="22"/>
          <w:szCs w:val="22"/>
        </w:rPr>
      </w:pPr>
      <w:ins w:id="251" w:author="USNRC" w:date="2014-07-30T09:10:00Z">
        <w:r>
          <w:rPr>
            <w:rFonts w:ascii="Arial" w:hAnsi="Arial" w:cs="Arial"/>
            <w:sz w:val="22"/>
            <w:szCs w:val="22"/>
          </w:rPr>
          <w:t xml:space="preserve">Operating Experience Smart Samples: </w:t>
        </w:r>
        <w:r>
          <w:rPr>
            <w:rFonts w:ascii="Arial" w:hAnsi="Arial" w:cs="Arial"/>
            <w:sz w:val="22"/>
            <w:szCs w:val="22"/>
          </w:rPr>
          <w:fldChar w:fldCharType="begin"/>
        </w:r>
        <w:r>
          <w:rPr>
            <w:rFonts w:ascii="Arial" w:hAnsi="Arial" w:cs="Arial"/>
            <w:sz w:val="22"/>
            <w:szCs w:val="22"/>
          </w:rPr>
          <w:instrText xml:space="preserve"> HYPERLINK "</w:instrText>
        </w:r>
        <w:r w:rsidRPr="006E2687">
          <w:rPr>
            <w:rFonts w:ascii="Arial" w:hAnsi="Arial" w:cs="Arial"/>
            <w:sz w:val="22"/>
            <w:szCs w:val="22"/>
          </w:rPr>
          <w:instrText>http://nrr10.nrc.gov/ope-info-gateway/ope-smart-samples_2007_2008.html</w:instrText>
        </w:r>
        <w:r>
          <w:rPr>
            <w:rFonts w:ascii="Arial" w:hAnsi="Arial" w:cs="Arial"/>
            <w:sz w:val="22"/>
            <w:szCs w:val="22"/>
          </w:rPr>
          <w:instrText xml:space="preserve">" </w:instrText>
        </w:r>
        <w:r>
          <w:rPr>
            <w:rFonts w:ascii="Arial" w:hAnsi="Arial" w:cs="Arial"/>
            <w:sz w:val="22"/>
            <w:szCs w:val="22"/>
          </w:rPr>
          <w:fldChar w:fldCharType="separate"/>
        </w:r>
        <w:r w:rsidRPr="003D39F5">
          <w:rPr>
            <w:rStyle w:val="Hyperlink"/>
            <w:rFonts w:ascii="Arial" w:hAnsi="Arial" w:cs="Arial"/>
            <w:sz w:val="22"/>
            <w:szCs w:val="22"/>
          </w:rPr>
          <w:t>http://nrr10.nrc.gov/ope-info-gateway/ope-smart-samples_2007_2008.html</w:t>
        </w:r>
        <w:r>
          <w:rPr>
            <w:rFonts w:ascii="Arial" w:hAnsi="Arial" w:cs="Arial"/>
            <w:sz w:val="22"/>
            <w:szCs w:val="22"/>
          </w:rPr>
          <w:fldChar w:fldCharType="end"/>
        </w:r>
      </w:ins>
    </w:p>
    <w:p w:rsidR="005F66D0" w:rsidRPr="00F11300" w:rsidRDefault="005F66D0" w:rsidP="005F66D0">
      <w:pPr>
        <w:tabs>
          <w:tab w:val="left" w:pos="244"/>
          <w:tab w:val="left" w:pos="835"/>
          <w:tab w:val="left" w:pos="1440"/>
          <w:tab w:val="left" w:pos="2044"/>
          <w:tab w:val="left" w:pos="2635"/>
        </w:tabs>
        <w:spacing w:line="240" w:lineRule="exact"/>
        <w:rPr>
          <w:ins w:id="252" w:author="USNRC" w:date="2014-07-30T09:10:00Z"/>
          <w:rFonts w:ascii="Arial" w:hAnsi="Arial" w:cs="Arial"/>
          <w:sz w:val="22"/>
          <w:szCs w:val="22"/>
        </w:rPr>
      </w:pPr>
    </w:p>
    <w:p w:rsidR="005F66D0" w:rsidRPr="009F60AB" w:rsidRDefault="005F66D0" w:rsidP="005F66D0">
      <w:pPr>
        <w:pStyle w:val="Default"/>
        <w:rPr>
          <w:ins w:id="253" w:author="USNRC" w:date="2014-07-30T09:10:00Z"/>
          <w:color w:val="0000CC"/>
          <w:sz w:val="22"/>
          <w:szCs w:val="22"/>
        </w:rPr>
      </w:pPr>
      <w:ins w:id="254" w:author="USNRC" w:date="2014-07-30T09:10:00Z">
        <w:r>
          <w:rPr>
            <w:sz w:val="22"/>
            <w:szCs w:val="22"/>
          </w:rPr>
          <w:t>Additional R</w:t>
        </w:r>
        <w:r w:rsidRPr="009F60AB">
          <w:rPr>
            <w:sz w:val="22"/>
            <w:szCs w:val="22"/>
          </w:rPr>
          <w:t>eference</w:t>
        </w:r>
        <w:r>
          <w:rPr>
            <w:sz w:val="22"/>
            <w:szCs w:val="22"/>
          </w:rPr>
          <w:t>s</w:t>
        </w:r>
        <w:r w:rsidRPr="009F60AB">
          <w:rPr>
            <w:sz w:val="22"/>
            <w:szCs w:val="22"/>
          </w:rPr>
          <w:t xml:space="preserve">: </w:t>
        </w:r>
        <w:r>
          <w:rPr>
            <w:color w:val="0000CC"/>
            <w:sz w:val="22"/>
            <w:szCs w:val="22"/>
          </w:rPr>
          <w:fldChar w:fldCharType="begin"/>
        </w:r>
      </w:ins>
      <w:ins w:id="255" w:author="USNRC" w:date="2014-08-13T08:31:00Z">
        <w:r w:rsidR="0044665A">
          <w:rPr>
            <w:color w:val="0000CC"/>
            <w:sz w:val="22"/>
            <w:szCs w:val="22"/>
          </w:rPr>
          <w:instrText>HYPERLINK "http://nrr10.nrc.gov/rorp/ip71111-19.html"</w:instrText>
        </w:r>
      </w:ins>
      <w:ins w:id="256" w:author="USNRC" w:date="2014-07-30T09:10:00Z">
        <w:r>
          <w:rPr>
            <w:color w:val="0000CC"/>
            <w:sz w:val="22"/>
            <w:szCs w:val="22"/>
          </w:rPr>
          <w:fldChar w:fldCharType="separate"/>
        </w:r>
      </w:ins>
      <w:ins w:id="257" w:author="USNRC" w:date="2014-08-13T08:31:00Z">
        <w:r w:rsidR="0044665A">
          <w:rPr>
            <w:rStyle w:val="Hyperlink"/>
            <w:sz w:val="22"/>
            <w:szCs w:val="22"/>
          </w:rPr>
          <w:t>http://nrr10.nrc.gov/rorp/ip71111-19.html</w:t>
        </w:r>
      </w:ins>
      <w:ins w:id="258" w:author="USNRC" w:date="2014-07-30T09:10:00Z">
        <w:r>
          <w:rPr>
            <w:color w:val="0000CC"/>
            <w:sz w:val="22"/>
            <w:szCs w:val="22"/>
          </w:rPr>
          <w:fldChar w:fldCharType="end"/>
        </w:r>
      </w:ins>
    </w:p>
    <w:p w:rsidR="00D17CBD" w:rsidRDefault="00D17CBD" w:rsidP="005F66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D406FC" w:rsidRPr="00E11E19" w:rsidRDefault="00D406FC" w:rsidP="005F66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0531" w:rsidRPr="00E11E19" w:rsidRDefault="008F5C62" w:rsidP="009216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jc w:val="center"/>
        <w:rPr>
          <w:rFonts w:ascii="Arial" w:hAnsi="Arial" w:cs="Arial"/>
          <w:sz w:val="22"/>
          <w:szCs w:val="22"/>
        </w:rPr>
        <w:sectPr w:rsidR="008F0531" w:rsidRPr="00E11E19" w:rsidSect="008C343B">
          <w:pgSz w:w="12240" w:h="15840" w:code="1"/>
          <w:pgMar w:top="1080" w:right="1440" w:bottom="720" w:left="1440" w:header="1440" w:footer="1440" w:gutter="0"/>
          <w:pgNumType w:fmt="numberInDash"/>
          <w:cols w:space="720"/>
          <w:docGrid w:linePitch="326"/>
        </w:sectPr>
      </w:pPr>
      <w:r w:rsidRPr="00E11E19">
        <w:rPr>
          <w:rFonts w:ascii="Arial" w:hAnsi="Arial" w:cs="Arial"/>
          <w:sz w:val="22"/>
          <w:szCs w:val="22"/>
        </w:rPr>
        <w:t>END</w:t>
      </w:r>
    </w:p>
    <w:p w:rsidR="00693289" w:rsidRDefault="00693289" w:rsidP="00430A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Arial" w:hAnsi="Arial" w:cs="Arial"/>
          <w:sz w:val="22"/>
          <w:szCs w:val="22"/>
        </w:rPr>
      </w:pPr>
      <w:r w:rsidRPr="00E11E19">
        <w:rPr>
          <w:rFonts w:ascii="Arial" w:hAnsi="Arial" w:cs="Arial"/>
          <w:sz w:val="22"/>
          <w:szCs w:val="22"/>
        </w:rPr>
        <w:lastRenderedPageBreak/>
        <w:t>Attachment</w:t>
      </w:r>
      <w:r w:rsidR="000B1ED7">
        <w:rPr>
          <w:rFonts w:ascii="Arial" w:hAnsi="Arial" w:cs="Arial"/>
          <w:sz w:val="22"/>
          <w:szCs w:val="22"/>
        </w:rPr>
        <w:t> </w:t>
      </w:r>
      <w:r w:rsidRPr="00E11E19">
        <w:rPr>
          <w:rFonts w:ascii="Arial" w:hAnsi="Arial" w:cs="Arial"/>
          <w:sz w:val="22"/>
          <w:szCs w:val="22"/>
        </w:rPr>
        <w:t>1 – Revision History for IP</w:t>
      </w:r>
      <w:r w:rsidR="000B1ED7">
        <w:rPr>
          <w:rFonts w:ascii="Arial" w:hAnsi="Arial" w:cs="Arial"/>
          <w:sz w:val="22"/>
          <w:szCs w:val="22"/>
        </w:rPr>
        <w:t> </w:t>
      </w:r>
      <w:r w:rsidRPr="00E11E19">
        <w:rPr>
          <w:rFonts w:ascii="Arial" w:hAnsi="Arial" w:cs="Arial"/>
          <w:sz w:val="22"/>
          <w:szCs w:val="22"/>
        </w:rPr>
        <w:t>71111.19</w:t>
      </w:r>
    </w:p>
    <w:p w:rsidR="00554538" w:rsidRPr="00B86ABF" w:rsidRDefault="00554538" w:rsidP="0055453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rPr>
      </w:pPr>
    </w:p>
    <w:tbl>
      <w:tblPr>
        <w:tblStyle w:val="TableGrid"/>
        <w:tblW w:w="13165" w:type="dxa"/>
        <w:tblLayout w:type="fixed"/>
        <w:tblLook w:val="04A0" w:firstRow="1" w:lastRow="0" w:firstColumn="1" w:lastColumn="0" w:noHBand="0" w:noVBand="1"/>
      </w:tblPr>
      <w:tblGrid>
        <w:gridCol w:w="1555"/>
        <w:gridCol w:w="1710"/>
        <w:gridCol w:w="6390"/>
        <w:gridCol w:w="1800"/>
        <w:gridCol w:w="1710"/>
      </w:tblGrid>
      <w:tr w:rsidR="00554538" w:rsidRPr="00B66E68" w:rsidTr="00D406FC">
        <w:trPr>
          <w:cantSplit/>
          <w:tblHeader/>
        </w:trPr>
        <w:tc>
          <w:tcPr>
            <w:tcW w:w="1555" w:type="dxa"/>
            <w:tcMar>
              <w:top w:w="58" w:type="dxa"/>
              <w:left w:w="115" w:type="dxa"/>
              <w:bottom w:w="58" w:type="dxa"/>
              <w:right w:w="115" w:type="dxa"/>
            </w:tcMar>
          </w:tcPr>
          <w:p w:rsidR="00554538" w:rsidRPr="00CC5D2E" w:rsidRDefault="00554538" w:rsidP="00D406FC">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jc w:val="left"/>
            </w:pPr>
            <w:r w:rsidRPr="00CC5D2E">
              <w:t>Commitment Tracking Number</w:t>
            </w:r>
          </w:p>
        </w:tc>
        <w:tc>
          <w:tcPr>
            <w:tcW w:w="1710" w:type="dxa"/>
            <w:tcMar>
              <w:top w:w="58" w:type="dxa"/>
              <w:left w:w="115" w:type="dxa"/>
              <w:bottom w:w="58" w:type="dxa"/>
              <w:right w:w="115" w:type="dxa"/>
            </w:tcMar>
          </w:tcPr>
          <w:p w:rsidR="00554538" w:rsidRPr="00CC5D2E" w:rsidRDefault="00554538" w:rsidP="00D406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bookmarkStart w:id="259" w:name="_Toc322953153"/>
            <w:bookmarkStart w:id="260" w:name="_Toc330541679"/>
            <w:bookmarkStart w:id="261" w:name="_Toc343509847"/>
            <w:r w:rsidRPr="00CC5D2E">
              <w:t>Accession Number</w:t>
            </w:r>
            <w:bookmarkEnd w:id="259"/>
            <w:bookmarkEnd w:id="260"/>
            <w:bookmarkEnd w:id="261"/>
          </w:p>
          <w:p w:rsidR="00554538" w:rsidRPr="00CC5D2E" w:rsidRDefault="00554538" w:rsidP="00D406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bookmarkStart w:id="262" w:name="_Toc322953154"/>
            <w:bookmarkStart w:id="263" w:name="_Toc330541680"/>
            <w:bookmarkStart w:id="264" w:name="_Toc343509848"/>
            <w:r w:rsidRPr="00CC5D2E">
              <w:t>Issue Date</w:t>
            </w:r>
            <w:bookmarkEnd w:id="262"/>
            <w:bookmarkEnd w:id="263"/>
            <w:bookmarkEnd w:id="264"/>
          </w:p>
          <w:p w:rsidR="00554538" w:rsidRPr="00CC5D2E" w:rsidRDefault="00554538" w:rsidP="00D406FC">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pPr>
            <w:r w:rsidRPr="00CC5D2E">
              <w:t>Change Notice</w:t>
            </w:r>
          </w:p>
        </w:tc>
        <w:tc>
          <w:tcPr>
            <w:tcW w:w="6390" w:type="dxa"/>
            <w:tcMar>
              <w:top w:w="58" w:type="dxa"/>
              <w:left w:w="115" w:type="dxa"/>
              <w:bottom w:w="58" w:type="dxa"/>
              <w:right w:w="115" w:type="dxa"/>
            </w:tcMar>
          </w:tcPr>
          <w:p w:rsidR="00554538" w:rsidRPr="00CC5D2E" w:rsidRDefault="00554538" w:rsidP="00D406FC">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pPr>
            <w:r w:rsidRPr="00CC5D2E">
              <w:t>Description of Change</w:t>
            </w:r>
          </w:p>
        </w:tc>
        <w:tc>
          <w:tcPr>
            <w:tcW w:w="1800" w:type="dxa"/>
            <w:tcMar>
              <w:top w:w="58" w:type="dxa"/>
              <w:left w:w="115" w:type="dxa"/>
              <w:bottom w:w="58" w:type="dxa"/>
              <w:right w:w="115" w:type="dxa"/>
            </w:tcMar>
          </w:tcPr>
          <w:p w:rsidR="00554538" w:rsidRPr="00CC5D2E" w:rsidRDefault="00554538" w:rsidP="00D406FC">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jc w:val="left"/>
            </w:pPr>
            <w:r w:rsidRPr="00CC5D2E">
              <w:t>Training Required and Completion Date</w:t>
            </w:r>
          </w:p>
        </w:tc>
        <w:tc>
          <w:tcPr>
            <w:tcW w:w="1710" w:type="dxa"/>
            <w:tcMar>
              <w:top w:w="58" w:type="dxa"/>
              <w:left w:w="115" w:type="dxa"/>
              <w:bottom w:w="58" w:type="dxa"/>
              <w:right w:w="115" w:type="dxa"/>
            </w:tcMar>
          </w:tcPr>
          <w:p w:rsidR="00554538" w:rsidRPr="00CC5D2E" w:rsidRDefault="00554538" w:rsidP="00D406FC">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jc w:val="left"/>
            </w:pPr>
            <w:r w:rsidRPr="00CC5D2E">
              <w:t xml:space="preserve">Comment </w:t>
            </w:r>
            <w:r>
              <w:t xml:space="preserve">and Feedback </w:t>
            </w:r>
            <w:r w:rsidRPr="00CC5D2E">
              <w:t>Resolution Accession Number</w:t>
            </w:r>
          </w:p>
        </w:tc>
      </w:tr>
      <w:tr w:rsidR="00622A17" w:rsidRPr="00B66E68" w:rsidTr="00D406FC">
        <w:tc>
          <w:tcPr>
            <w:tcW w:w="1555" w:type="dxa"/>
            <w:tcMar>
              <w:top w:w="58" w:type="dxa"/>
              <w:left w:w="115" w:type="dxa"/>
              <w:bottom w:w="58" w:type="dxa"/>
              <w:right w:w="115" w:type="dxa"/>
            </w:tcMar>
          </w:tcPr>
          <w:p w:rsidR="00622A17" w:rsidRDefault="00622A17" w:rsidP="00D406FC">
            <w:pPr>
              <w:jc w:val="left"/>
            </w:pPr>
            <w:r w:rsidRPr="009F597A">
              <w:t>N/A</w:t>
            </w:r>
          </w:p>
        </w:tc>
        <w:tc>
          <w:tcPr>
            <w:tcW w:w="1710" w:type="dxa"/>
            <w:tcMar>
              <w:top w:w="58" w:type="dxa"/>
              <w:left w:w="115" w:type="dxa"/>
              <w:bottom w:w="58" w:type="dxa"/>
              <w:right w:w="115" w:type="dxa"/>
            </w:tcMar>
          </w:tcPr>
          <w:p w:rsidR="00622A17" w:rsidRDefault="00622A17" w:rsidP="00D406FC">
            <w:pPr>
              <w:ind w:right="-30"/>
            </w:pPr>
            <w:r>
              <w:t>04/03/00</w:t>
            </w:r>
          </w:p>
          <w:p w:rsidR="00622A17" w:rsidRDefault="00F061A7" w:rsidP="00D406FC">
            <w:pPr>
              <w:ind w:right="-30"/>
            </w:pPr>
            <w:hyperlink r:id="rId13" w:history="1">
              <w:r w:rsidR="00622A17" w:rsidRPr="00D362C8">
                <w:rPr>
                  <w:rStyle w:val="Hyperlink"/>
                </w:rPr>
                <w:t>CN 00-003</w:t>
              </w:r>
            </w:hyperlink>
          </w:p>
        </w:tc>
        <w:tc>
          <w:tcPr>
            <w:tcW w:w="6390" w:type="dxa"/>
            <w:tcMar>
              <w:top w:w="58" w:type="dxa"/>
              <w:left w:w="115" w:type="dxa"/>
              <w:bottom w:w="58" w:type="dxa"/>
              <w:right w:w="115" w:type="dxa"/>
            </w:tcMar>
          </w:tcPr>
          <w:p w:rsidR="00622A17" w:rsidRPr="00B66E68" w:rsidRDefault="00622A17" w:rsidP="00D406FC">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Initial Issuance.</w:t>
            </w:r>
          </w:p>
        </w:tc>
        <w:tc>
          <w:tcPr>
            <w:tcW w:w="1800" w:type="dxa"/>
            <w:tcMar>
              <w:top w:w="58" w:type="dxa"/>
              <w:left w:w="115" w:type="dxa"/>
              <w:bottom w:w="58" w:type="dxa"/>
              <w:right w:w="115" w:type="dxa"/>
            </w:tcMar>
          </w:tcPr>
          <w:p w:rsidR="00622A17" w:rsidRDefault="00622A17" w:rsidP="00D406FC">
            <w:pPr>
              <w:jc w:val="left"/>
            </w:pPr>
            <w:r w:rsidRPr="009B333B">
              <w:t>No</w:t>
            </w:r>
          </w:p>
        </w:tc>
        <w:tc>
          <w:tcPr>
            <w:tcW w:w="1710" w:type="dxa"/>
            <w:tcMar>
              <w:top w:w="58" w:type="dxa"/>
              <w:left w:w="115" w:type="dxa"/>
              <w:bottom w:w="58" w:type="dxa"/>
              <w:right w:w="115" w:type="dxa"/>
            </w:tcMar>
          </w:tcPr>
          <w:p w:rsidR="00622A17" w:rsidRPr="00B66E68" w:rsidRDefault="00622A17" w:rsidP="00D406FC">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tc>
      </w:tr>
      <w:tr w:rsidR="00622A17" w:rsidRPr="00B66E68" w:rsidTr="00D406FC">
        <w:tc>
          <w:tcPr>
            <w:tcW w:w="1555" w:type="dxa"/>
            <w:tcMar>
              <w:top w:w="58" w:type="dxa"/>
              <w:left w:w="115" w:type="dxa"/>
              <w:bottom w:w="58" w:type="dxa"/>
              <w:right w:w="115" w:type="dxa"/>
            </w:tcMar>
          </w:tcPr>
          <w:p w:rsidR="00622A17" w:rsidRDefault="00622A17" w:rsidP="00D406FC">
            <w:pPr>
              <w:jc w:val="left"/>
            </w:pPr>
            <w:r w:rsidRPr="009F597A">
              <w:t>N/A</w:t>
            </w:r>
          </w:p>
        </w:tc>
        <w:tc>
          <w:tcPr>
            <w:tcW w:w="1710" w:type="dxa"/>
            <w:tcMar>
              <w:top w:w="58" w:type="dxa"/>
              <w:left w:w="115" w:type="dxa"/>
              <w:bottom w:w="58" w:type="dxa"/>
              <w:right w:w="115" w:type="dxa"/>
            </w:tcMar>
          </w:tcPr>
          <w:p w:rsidR="00622A17" w:rsidRDefault="00F061A7" w:rsidP="00D406FC">
            <w:pPr>
              <w:ind w:right="-30"/>
            </w:pPr>
            <w:hyperlink r:id="rId14" w:history="1">
              <w:r w:rsidR="00622A17" w:rsidRPr="00D362C8">
                <w:rPr>
                  <w:rStyle w:val="Hyperlink"/>
                </w:rPr>
                <w:t>ML020400004</w:t>
              </w:r>
            </w:hyperlink>
          </w:p>
          <w:p w:rsidR="00622A17" w:rsidRDefault="00622A17" w:rsidP="00D406FC">
            <w:pPr>
              <w:ind w:right="-30"/>
            </w:pPr>
            <w:r>
              <w:t>1/17/02</w:t>
            </w:r>
          </w:p>
          <w:p w:rsidR="00622A17" w:rsidRPr="00B66E68" w:rsidRDefault="00F061A7" w:rsidP="00D406FC">
            <w:hyperlink r:id="rId15" w:history="1">
              <w:r w:rsidR="00622A17">
                <w:rPr>
                  <w:rStyle w:val="Hyperlink"/>
                </w:rPr>
                <w:t>CN 02-001</w:t>
              </w:r>
            </w:hyperlink>
          </w:p>
        </w:tc>
        <w:tc>
          <w:tcPr>
            <w:tcW w:w="6390" w:type="dxa"/>
            <w:tcMar>
              <w:top w:w="58" w:type="dxa"/>
              <w:left w:w="115" w:type="dxa"/>
              <w:bottom w:w="58" w:type="dxa"/>
              <w:right w:w="115" w:type="dxa"/>
            </w:tcMar>
          </w:tcPr>
          <w:p w:rsidR="00622A17" w:rsidRPr="00B66E68" w:rsidRDefault="00622A17" w:rsidP="00D406FC">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B66E68">
              <w:t>Revision history reviewed for the last four years.</w:t>
            </w:r>
            <w:r>
              <w:t xml:space="preserve">  Revised resource estimates and inspection level of effort.</w:t>
            </w:r>
          </w:p>
        </w:tc>
        <w:tc>
          <w:tcPr>
            <w:tcW w:w="1800" w:type="dxa"/>
            <w:tcMar>
              <w:top w:w="58" w:type="dxa"/>
              <w:left w:w="115" w:type="dxa"/>
              <w:bottom w:w="58" w:type="dxa"/>
              <w:right w:w="115" w:type="dxa"/>
            </w:tcMar>
          </w:tcPr>
          <w:p w:rsidR="00622A17" w:rsidRDefault="00622A17" w:rsidP="00D406FC">
            <w:pPr>
              <w:jc w:val="left"/>
            </w:pPr>
            <w:r w:rsidRPr="009B333B">
              <w:t>No</w:t>
            </w:r>
          </w:p>
        </w:tc>
        <w:tc>
          <w:tcPr>
            <w:tcW w:w="1710" w:type="dxa"/>
            <w:tcMar>
              <w:top w:w="58" w:type="dxa"/>
              <w:left w:w="115" w:type="dxa"/>
              <w:bottom w:w="58" w:type="dxa"/>
              <w:right w:w="115" w:type="dxa"/>
            </w:tcMar>
          </w:tcPr>
          <w:p w:rsidR="00622A17" w:rsidRPr="00B66E68" w:rsidRDefault="00622A17" w:rsidP="00D406FC">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tc>
      </w:tr>
      <w:tr w:rsidR="00D362C8" w:rsidRPr="00B66E68" w:rsidTr="00D406FC">
        <w:tc>
          <w:tcPr>
            <w:tcW w:w="1555" w:type="dxa"/>
            <w:tcMar>
              <w:top w:w="58" w:type="dxa"/>
              <w:left w:w="115" w:type="dxa"/>
              <w:bottom w:w="58" w:type="dxa"/>
              <w:right w:w="115" w:type="dxa"/>
            </w:tcMar>
          </w:tcPr>
          <w:p w:rsidR="00D362C8" w:rsidRDefault="00D362C8" w:rsidP="00D406FC">
            <w:pPr>
              <w:jc w:val="left"/>
            </w:pPr>
            <w:r w:rsidRPr="009F597A">
              <w:t>N/A</w:t>
            </w:r>
          </w:p>
        </w:tc>
        <w:tc>
          <w:tcPr>
            <w:tcW w:w="1710" w:type="dxa"/>
            <w:tcMar>
              <w:top w:w="58" w:type="dxa"/>
              <w:left w:w="115" w:type="dxa"/>
              <w:bottom w:w="58" w:type="dxa"/>
              <w:right w:w="115" w:type="dxa"/>
            </w:tcMar>
          </w:tcPr>
          <w:p w:rsidR="00D362C8" w:rsidRDefault="00F061A7" w:rsidP="00D406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hyperlink r:id="rId16" w:history="1">
              <w:r w:rsidR="00D362C8" w:rsidRPr="00C9081B">
                <w:rPr>
                  <w:rStyle w:val="Hyperlink"/>
                </w:rPr>
                <w:t>ML11213A002</w:t>
              </w:r>
            </w:hyperlink>
          </w:p>
          <w:p w:rsidR="00D362C8" w:rsidRDefault="00D362C8" w:rsidP="00D406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11/08/11</w:t>
            </w:r>
          </w:p>
          <w:p w:rsidR="00D362C8" w:rsidRPr="00B66E68" w:rsidRDefault="00F061A7" w:rsidP="00D406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hyperlink r:id="rId17" w:history="1">
              <w:r w:rsidR="00D362C8" w:rsidRPr="00C9081B">
                <w:rPr>
                  <w:rStyle w:val="Hyperlink"/>
                </w:rPr>
                <w:t>CN 11-031</w:t>
              </w:r>
            </w:hyperlink>
          </w:p>
        </w:tc>
        <w:tc>
          <w:tcPr>
            <w:tcW w:w="6390" w:type="dxa"/>
            <w:tcMar>
              <w:top w:w="58" w:type="dxa"/>
              <w:left w:w="115" w:type="dxa"/>
              <w:bottom w:w="58" w:type="dxa"/>
              <w:right w:w="115" w:type="dxa"/>
            </w:tcMar>
          </w:tcPr>
          <w:p w:rsidR="00D362C8" w:rsidRPr="00B66E68" w:rsidRDefault="00D362C8" w:rsidP="00D406FC">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11E19">
              <w:t>Revised to incorporate feedback associated with Feedback Form No. 71111.19-1549.  A four-year historical search for commitments was conducted and no commitments were found.</w:t>
            </w:r>
          </w:p>
        </w:tc>
        <w:tc>
          <w:tcPr>
            <w:tcW w:w="1800" w:type="dxa"/>
            <w:tcMar>
              <w:top w:w="58" w:type="dxa"/>
              <w:left w:w="115" w:type="dxa"/>
              <w:bottom w:w="58" w:type="dxa"/>
              <w:right w:w="115" w:type="dxa"/>
            </w:tcMar>
          </w:tcPr>
          <w:p w:rsidR="00D362C8" w:rsidRPr="002631E1" w:rsidRDefault="00D362C8" w:rsidP="00D406FC">
            <w:pPr>
              <w:jc w:val="left"/>
            </w:pPr>
            <w:r>
              <w:t>No</w:t>
            </w:r>
          </w:p>
        </w:tc>
        <w:tc>
          <w:tcPr>
            <w:tcW w:w="1710" w:type="dxa"/>
            <w:tcMar>
              <w:top w:w="58" w:type="dxa"/>
              <w:left w:w="115" w:type="dxa"/>
              <w:bottom w:w="58" w:type="dxa"/>
              <w:right w:w="115" w:type="dxa"/>
            </w:tcMar>
          </w:tcPr>
          <w:p w:rsidR="00D362C8" w:rsidRPr="00B66E68" w:rsidRDefault="00F061A7" w:rsidP="00D406FC">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hyperlink r:id="rId18" w:history="1">
              <w:r w:rsidR="00D362C8" w:rsidRPr="002561F2">
                <w:rPr>
                  <w:rStyle w:val="Hyperlink"/>
                </w:rPr>
                <w:t>ML112840030</w:t>
              </w:r>
            </w:hyperlink>
          </w:p>
        </w:tc>
      </w:tr>
      <w:tr w:rsidR="00D362C8" w:rsidRPr="00B66E68" w:rsidTr="00D406FC">
        <w:tc>
          <w:tcPr>
            <w:tcW w:w="1555" w:type="dxa"/>
            <w:tcMar>
              <w:top w:w="58" w:type="dxa"/>
              <w:left w:w="115" w:type="dxa"/>
              <w:bottom w:w="58" w:type="dxa"/>
              <w:right w:w="115" w:type="dxa"/>
            </w:tcMar>
          </w:tcPr>
          <w:p w:rsidR="00D362C8" w:rsidRDefault="00D362C8" w:rsidP="00D406FC">
            <w:pPr>
              <w:jc w:val="left"/>
            </w:pPr>
            <w:r w:rsidRPr="009F597A">
              <w:t>N/A</w:t>
            </w:r>
          </w:p>
        </w:tc>
        <w:tc>
          <w:tcPr>
            <w:tcW w:w="1710" w:type="dxa"/>
            <w:tcMar>
              <w:top w:w="58" w:type="dxa"/>
              <w:left w:w="115" w:type="dxa"/>
              <w:bottom w:w="58" w:type="dxa"/>
              <w:right w:w="115" w:type="dxa"/>
            </w:tcMar>
          </w:tcPr>
          <w:p w:rsidR="00D362C8" w:rsidRDefault="00D362C8" w:rsidP="00D406FC">
            <w:pPr>
              <w:ind w:right="-30"/>
              <w:rPr>
                <w:rStyle w:val="outputtext"/>
              </w:rPr>
            </w:pPr>
            <w:r>
              <w:rPr>
                <w:rStyle w:val="outputtext"/>
              </w:rPr>
              <w:t>ML13093A416</w:t>
            </w:r>
          </w:p>
          <w:p w:rsidR="00D362C8" w:rsidRDefault="00D406FC" w:rsidP="00D406FC">
            <w:pPr>
              <w:ind w:right="-30"/>
              <w:rPr>
                <w:rStyle w:val="outputtext"/>
              </w:rPr>
            </w:pPr>
            <w:r>
              <w:rPr>
                <w:rStyle w:val="outputtext"/>
              </w:rPr>
              <w:t>09/24/14</w:t>
            </w:r>
          </w:p>
          <w:p w:rsidR="00D362C8" w:rsidRPr="00B66E68" w:rsidRDefault="00D362C8" w:rsidP="00D406FC">
            <w:pPr>
              <w:ind w:right="-30"/>
            </w:pPr>
            <w:r>
              <w:rPr>
                <w:rStyle w:val="outputtext"/>
              </w:rPr>
              <w:t xml:space="preserve">CN </w:t>
            </w:r>
            <w:r w:rsidR="00D406FC">
              <w:rPr>
                <w:rStyle w:val="outputtext"/>
              </w:rPr>
              <w:t>14-022</w:t>
            </w:r>
          </w:p>
        </w:tc>
        <w:tc>
          <w:tcPr>
            <w:tcW w:w="6390" w:type="dxa"/>
            <w:tcMar>
              <w:top w:w="58" w:type="dxa"/>
              <w:left w:w="115" w:type="dxa"/>
              <w:bottom w:w="58" w:type="dxa"/>
              <w:right w:w="115" w:type="dxa"/>
            </w:tcMar>
          </w:tcPr>
          <w:p w:rsidR="00D362C8" w:rsidRPr="00B66E68" w:rsidRDefault="00D362C8" w:rsidP="00D406FC">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Incorporated ROP Enhancement Initiative Improvements (</w:t>
            </w:r>
            <w:hyperlink r:id="rId19" w:history="1">
              <w:r w:rsidRPr="002561F2">
                <w:rPr>
                  <w:rStyle w:val="Hyperlink"/>
                </w:rPr>
                <w:t>ML14017A340</w:t>
              </w:r>
            </w:hyperlink>
            <w:r>
              <w:t xml:space="preserve"> &amp; </w:t>
            </w:r>
            <w:hyperlink r:id="rId20" w:history="1">
              <w:r w:rsidRPr="002561F2">
                <w:rPr>
                  <w:rStyle w:val="Hyperlink"/>
                </w:rPr>
                <w:t>ML14017A381</w:t>
              </w:r>
            </w:hyperlink>
            <w:r>
              <w:t>)</w:t>
            </w:r>
          </w:p>
        </w:tc>
        <w:tc>
          <w:tcPr>
            <w:tcW w:w="1800" w:type="dxa"/>
            <w:tcMar>
              <w:top w:w="58" w:type="dxa"/>
              <w:left w:w="115" w:type="dxa"/>
              <w:bottom w:w="58" w:type="dxa"/>
              <w:right w:w="115" w:type="dxa"/>
            </w:tcMar>
          </w:tcPr>
          <w:p w:rsidR="00D362C8" w:rsidRPr="002631E1" w:rsidRDefault="00D362C8" w:rsidP="00D406FC">
            <w:pPr>
              <w:jc w:val="left"/>
            </w:pPr>
            <w:r>
              <w:t>No</w:t>
            </w:r>
          </w:p>
        </w:tc>
        <w:tc>
          <w:tcPr>
            <w:tcW w:w="1710" w:type="dxa"/>
            <w:tcMar>
              <w:top w:w="58" w:type="dxa"/>
              <w:left w:w="115" w:type="dxa"/>
              <w:bottom w:w="58" w:type="dxa"/>
              <w:right w:w="115" w:type="dxa"/>
            </w:tcMar>
          </w:tcPr>
          <w:p w:rsidR="00D362C8" w:rsidRPr="00B66E68" w:rsidRDefault="00F061A7" w:rsidP="00D406FC">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hyperlink r:id="rId21" w:history="1">
              <w:r w:rsidR="00505F2C" w:rsidRPr="00505F2C">
                <w:rPr>
                  <w:rStyle w:val="Hyperlink"/>
                </w:rPr>
                <w:t>ML14233A107</w:t>
              </w:r>
            </w:hyperlink>
          </w:p>
        </w:tc>
      </w:tr>
    </w:tbl>
    <w:p w:rsidR="00693289" w:rsidRPr="00E11E19" w:rsidRDefault="00693289" w:rsidP="0055453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jc w:val="center"/>
        <w:rPr>
          <w:rFonts w:ascii="Arial" w:hAnsi="Arial" w:cs="Arial"/>
          <w:sz w:val="22"/>
          <w:szCs w:val="22"/>
        </w:rPr>
      </w:pPr>
    </w:p>
    <w:sectPr w:rsidR="00693289" w:rsidRPr="00E11E19" w:rsidSect="008C343B">
      <w:headerReference w:type="default" r:id="rId22"/>
      <w:footerReference w:type="default" r:id="rId23"/>
      <w:pgSz w:w="15840" w:h="12240" w:orient="landscape" w:code="1"/>
      <w:pgMar w:top="1440" w:right="1440" w:bottom="1440" w:left="1440" w:header="1440" w:footer="144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1A7" w:rsidRDefault="00F061A7">
      <w:r>
        <w:separator/>
      </w:r>
    </w:p>
  </w:endnote>
  <w:endnote w:type="continuationSeparator" w:id="0">
    <w:p w:rsidR="00F061A7" w:rsidRDefault="00F06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C7C" w:rsidRDefault="00294C7C">
    <w:pPr>
      <w:tabs>
        <w:tab w:val="left" w:pos="0"/>
        <w:tab w:val="left" w:pos="245"/>
        <w:tab w:val="left" w:pos="835"/>
        <w:tab w:val="left" w:pos="1440"/>
        <w:tab w:val="left" w:pos="2045"/>
        <w:tab w:val="left" w:pos="2635"/>
        <w:tab w:val="left" w:pos="324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C7C" w:rsidRDefault="00294C7C" w:rsidP="002A2B8B">
    <w:pPr>
      <w:tabs>
        <w:tab w:val="center" w:pos="4680"/>
        <w:tab w:val="right" w:pos="9360"/>
      </w:tabs>
      <w:spacing w:line="0" w:lineRule="atLeast"/>
      <w:rPr>
        <w:rFonts w:ascii="Arial" w:hAnsi="Arial" w:cs="Arial"/>
        <w:sz w:val="22"/>
        <w:szCs w:val="22"/>
      </w:rPr>
    </w:pPr>
    <w:r w:rsidRPr="009F60AB">
      <w:rPr>
        <w:rFonts w:ascii="Arial" w:hAnsi="Arial" w:cs="Arial"/>
        <w:sz w:val="22"/>
        <w:szCs w:val="22"/>
      </w:rPr>
      <w:t xml:space="preserve">Issue Date: </w:t>
    </w:r>
    <w:r w:rsidR="00264E05" w:rsidRPr="009F60AB">
      <w:rPr>
        <w:rFonts w:ascii="Arial" w:hAnsi="Arial" w:cs="Arial"/>
        <w:sz w:val="22"/>
        <w:szCs w:val="22"/>
      </w:rPr>
      <w:t xml:space="preserve"> </w:t>
    </w:r>
    <w:r w:rsidR="00D406FC">
      <w:rPr>
        <w:rFonts w:ascii="Arial" w:hAnsi="Arial" w:cs="Arial"/>
        <w:sz w:val="22"/>
        <w:szCs w:val="22"/>
      </w:rPr>
      <w:t>09/24/14</w:t>
    </w:r>
    <w:r w:rsidRPr="009F60AB">
      <w:rPr>
        <w:rFonts w:ascii="Arial" w:hAnsi="Arial" w:cs="Arial"/>
        <w:sz w:val="22"/>
        <w:szCs w:val="22"/>
      </w:rPr>
      <w:tab/>
    </w:r>
    <w:r w:rsidR="00D73F96" w:rsidRPr="009F60AB">
      <w:rPr>
        <w:rStyle w:val="PageNumber"/>
        <w:rFonts w:ascii="Arial" w:hAnsi="Arial" w:cs="Arial"/>
        <w:sz w:val="22"/>
        <w:szCs w:val="22"/>
      </w:rPr>
      <w:fldChar w:fldCharType="begin"/>
    </w:r>
    <w:r w:rsidR="00923072" w:rsidRPr="009F60AB">
      <w:rPr>
        <w:rStyle w:val="PageNumber"/>
        <w:rFonts w:ascii="Arial" w:hAnsi="Arial" w:cs="Arial"/>
        <w:sz w:val="22"/>
        <w:szCs w:val="22"/>
      </w:rPr>
      <w:instrText xml:space="preserve"> PAGE  \* Arabic </w:instrText>
    </w:r>
    <w:r w:rsidR="00D73F96" w:rsidRPr="009F60AB">
      <w:rPr>
        <w:rStyle w:val="PageNumber"/>
        <w:rFonts w:ascii="Arial" w:hAnsi="Arial" w:cs="Arial"/>
        <w:sz w:val="22"/>
        <w:szCs w:val="22"/>
      </w:rPr>
      <w:fldChar w:fldCharType="separate"/>
    </w:r>
    <w:r w:rsidR="00D406FC">
      <w:rPr>
        <w:rStyle w:val="PageNumber"/>
        <w:rFonts w:ascii="Arial" w:hAnsi="Arial" w:cs="Arial"/>
        <w:noProof/>
        <w:sz w:val="22"/>
        <w:szCs w:val="22"/>
      </w:rPr>
      <w:t>1</w:t>
    </w:r>
    <w:r w:rsidR="00D73F96" w:rsidRPr="009F60AB">
      <w:rPr>
        <w:rStyle w:val="PageNumber"/>
        <w:rFonts w:ascii="Arial" w:hAnsi="Arial" w:cs="Arial"/>
        <w:sz w:val="22"/>
        <w:szCs w:val="22"/>
      </w:rPr>
      <w:fldChar w:fldCharType="end"/>
    </w:r>
    <w:r w:rsidRPr="009F60AB">
      <w:rPr>
        <w:rFonts w:ascii="Arial" w:hAnsi="Arial" w:cs="Arial"/>
        <w:sz w:val="22"/>
        <w:szCs w:val="22"/>
      </w:rPr>
      <w:tab/>
      <w:t>71111.19</w:t>
    </w:r>
  </w:p>
  <w:p w:rsidR="00A922A0" w:rsidRPr="009F60AB" w:rsidRDefault="00A922A0" w:rsidP="00A922A0">
    <w:pPr>
      <w:tabs>
        <w:tab w:val="center" w:pos="4680"/>
        <w:tab w:val="right" w:pos="9360"/>
      </w:tabs>
      <w:rPr>
        <w:rFonts w:ascii="Arial" w:hAnsi="Arial" w:cs="Arial"/>
        <w:sz w:val="22"/>
        <w:szCs w:val="22"/>
      </w:rPr>
    </w:pPr>
    <w:r>
      <w:rPr>
        <w:rFonts w:ascii="Arial" w:hAnsi="Arial" w:cs="Arial"/>
        <w:sz w:val="22"/>
        <w:szCs w:val="22"/>
      </w:rPr>
      <w:t xml:space="preserve">Effective Date: </w:t>
    </w:r>
    <w:r w:rsidR="008C343B">
      <w:rPr>
        <w:rFonts w:ascii="Arial" w:hAnsi="Arial" w:cs="Arial"/>
        <w:sz w:val="22"/>
        <w:szCs w:val="22"/>
      </w:rPr>
      <w:t xml:space="preserve"> </w:t>
    </w:r>
    <w:r>
      <w:rPr>
        <w:rFonts w:ascii="Arial" w:hAnsi="Arial" w:cs="Arial"/>
        <w:sz w:val="22"/>
        <w:szCs w:val="22"/>
      </w:rPr>
      <w:t>01/01/2015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89" w:rsidRDefault="00693289" w:rsidP="00554538">
    <w:pPr>
      <w:tabs>
        <w:tab w:val="center" w:pos="6480"/>
        <w:tab w:val="right" w:pos="12960"/>
      </w:tabs>
      <w:spacing w:line="0" w:lineRule="atLeast"/>
      <w:rPr>
        <w:rFonts w:ascii="Arial" w:hAnsi="Arial" w:cs="Arial"/>
        <w:sz w:val="22"/>
        <w:szCs w:val="22"/>
      </w:rPr>
    </w:pPr>
    <w:r w:rsidRPr="0058452C">
      <w:rPr>
        <w:rFonts w:ascii="Arial" w:hAnsi="Arial" w:cs="Arial"/>
        <w:sz w:val="22"/>
        <w:szCs w:val="22"/>
      </w:rPr>
      <w:t xml:space="preserve">Issue Date: </w:t>
    </w:r>
    <w:r w:rsidR="00264E05">
      <w:rPr>
        <w:rFonts w:ascii="Arial" w:hAnsi="Arial" w:cs="Arial"/>
        <w:sz w:val="22"/>
        <w:szCs w:val="22"/>
      </w:rPr>
      <w:t xml:space="preserve"> </w:t>
    </w:r>
    <w:r w:rsidR="00D406FC">
      <w:rPr>
        <w:rFonts w:ascii="Arial" w:hAnsi="Arial" w:cs="Arial"/>
        <w:sz w:val="22"/>
        <w:szCs w:val="22"/>
      </w:rPr>
      <w:t>09/24/14</w:t>
    </w:r>
    <w:r w:rsidRPr="0058452C">
      <w:rPr>
        <w:rFonts w:ascii="Arial" w:hAnsi="Arial" w:cs="Arial"/>
        <w:sz w:val="22"/>
        <w:szCs w:val="22"/>
      </w:rPr>
      <w:tab/>
    </w:r>
    <w:proofErr w:type="spellStart"/>
    <w:r w:rsidRPr="0058452C">
      <w:rPr>
        <w:rStyle w:val="PageNumber"/>
        <w:rFonts w:ascii="Arial" w:hAnsi="Arial" w:cs="Arial"/>
        <w:sz w:val="22"/>
        <w:szCs w:val="22"/>
      </w:rPr>
      <w:t>Att</w:t>
    </w:r>
    <w:proofErr w:type="spellEnd"/>
    <w:r w:rsidRPr="0058452C">
      <w:rPr>
        <w:rStyle w:val="PageNumber"/>
        <w:rFonts w:ascii="Arial" w:hAnsi="Arial" w:cs="Arial"/>
        <w:sz w:val="22"/>
        <w:szCs w:val="22"/>
      </w:rPr>
      <w:t xml:space="preserve"> 1-1</w:t>
    </w:r>
    <w:r w:rsidRPr="0058452C">
      <w:rPr>
        <w:rFonts w:ascii="Arial" w:hAnsi="Arial" w:cs="Arial"/>
        <w:sz w:val="22"/>
        <w:szCs w:val="22"/>
      </w:rPr>
      <w:tab/>
      <w:t>71111.19</w:t>
    </w:r>
  </w:p>
  <w:p w:rsidR="00A922A0" w:rsidRPr="00C967D5" w:rsidRDefault="00A922A0" w:rsidP="00A922A0">
    <w:pPr>
      <w:tabs>
        <w:tab w:val="center" w:pos="4680"/>
        <w:tab w:val="right" w:pos="9360"/>
      </w:tabs>
      <w:rPr>
        <w:rFonts w:ascii="Arial" w:hAnsi="Arial" w:cs="Arial"/>
        <w:sz w:val="22"/>
        <w:szCs w:val="22"/>
      </w:rPr>
    </w:pPr>
    <w:r>
      <w:rPr>
        <w:rFonts w:ascii="Arial" w:hAnsi="Arial" w:cs="Arial"/>
        <w:sz w:val="22"/>
        <w:szCs w:val="22"/>
      </w:rPr>
      <w:t xml:space="preserve">Effective Date: </w:t>
    </w:r>
    <w:r w:rsidR="008C343B">
      <w:rPr>
        <w:rFonts w:ascii="Arial" w:hAnsi="Arial" w:cs="Arial"/>
        <w:sz w:val="22"/>
        <w:szCs w:val="22"/>
      </w:rPr>
      <w:t xml:space="preserve"> </w:t>
    </w:r>
    <w:r>
      <w:rPr>
        <w:rFonts w:ascii="Arial" w:hAnsi="Arial" w:cs="Arial"/>
        <w:sz w:val="22"/>
        <w:szCs w:val="22"/>
      </w:rPr>
      <w:t>01/01/2015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1A7" w:rsidRDefault="00F061A7">
      <w:r>
        <w:separator/>
      </w:r>
    </w:p>
  </w:footnote>
  <w:footnote w:type="continuationSeparator" w:id="0">
    <w:p w:rsidR="00F061A7" w:rsidRDefault="00F061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C7C" w:rsidRDefault="00294C7C">
    <w:pPr>
      <w:tabs>
        <w:tab w:val="left" w:pos="0"/>
        <w:tab w:val="left" w:pos="245"/>
        <w:tab w:val="left" w:pos="835"/>
        <w:tab w:val="left" w:pos="1440"/>
        <w:tab w:val="left" w:pos="2045"/>
        <w:tab w:val="left" w:pos="2635"/>
        <w:tab w:val="left" w:pos="324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C7C" w:rsidRPr="00AD0993" w:rsidRDefault="00294C7C">
    <w:pPr>
      <w:tabs>
        <w:tab w:val="left" w:pos="0"/>
        <w:tab w:val="left" w:pos="245"/>
        <w:tab w:val="left" w:pos="835"/>
        <w:tab w:val="left" w:pos="1440"/>
        <w:tab w:val="left" w:pos="2045"/>
        <w:tab w:val="left" w:pos="2635"/>
        <w:tab w:val="left" w:pos="3240"/>
      </w:tabs>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531" w:rsidRPr="00D406FC" w:rsidRDefault="008F0531">
    <w:pPr>
      <w:tabs>
        <w:tab w:val="left" w:pos="0"/>
        <w:tab w:val="left" w:pos="245"/>
        <w:tab w:val="left" w:pos="835"/>
        <w:tab w:val="left" w:pos="1440"/>
        <w:tab w:val="left" w:pos="2045"/>
        <w:tab w:val="left" w:pos="2635"/>
        <w:tab w:val="left" w:pos="3240"/>
      </w:tabs>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EB5D15"/>
    <w:multiLevelType w:val="multilevel"/>
    <w:tmpl w:val="580C1778"/>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
    <w:nsid w:val="7A6547D1"/>
    <w:multiLevelType w:val="hybridMultilevel"/>
    <w:tmpl w:val="BF4696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B3D70"/>
    <w:rsid w:val="00005358"/>
    <w:rsid w:val="000119C1"/>
    <w:rsid w:val="00023A40"/>
    <w:rsid w:val="0002416A"/>
    <w:rsid w:val="00045021"/>
    <w:rsid w:val="00062FFA"/>
    <w:rsid w:val="00087D6A"/>
    <w:rsid w:val="00091BC9"/>
    <w:rsid w:val="00092147"/>
    <w:rsid w:val="000B1ED7"/>
    <w:rsid w:val="000D6C51"/>
    <w:rsid w:val="000E4CB1"/>
    <w:rsid w:val="00110D41"/>
    <w:rsid w:val="00112A7B"/>
    <w:rsid w:val="001A5ECA"/>
    <w:rsid w:val="001A7715"/>
    <w:rsid w:val="001C5757"/>
    <w:rsid w:val="001D37C6"/>
    <w:rsid w:val="001D7458"/>
    <w:rsid w:val="001E0020"/>
    <w:rsid w:val="001E5472"/>
    <w:rsid w:val="00203ABC"/>
    <w:rsid w:val="00210A15"/>
    <w:rsid w:val="00241986"/>
    <w:rsid w:val="00251EBC"/>
    <w:rsid w:val="002561F2"/>
    <w:rsid w:val="00264E05"/>
    <w:rsid w:val="002667A8"/>
    <w:rsid w:val="00271F05"/>
    <w:rsid w:val="00294C7C"/>
    <w:rsid w:val="002A2B8B"/>
    <w:rsid w:val="00306F05"/>
    <w:rsid w:val="003121C8"/>
    <w:rsid w:val="00320EC2"/>
    <w:rsid w:val="00362800"/>
    <w:rsid w:val="003912F7"/>
    <w:rsid w:val="003C651A"/>
    <w:rsid w:val="003E33B4"/>
    <w:rsid w:val="003E62C7"/>
    <w:rsid w:val="003F1C9F"/>
    <w:rsid w:val="00414569"/>
    <w:rsid w:val="00430A1B"/>
    <w:rsid w:val="00441DCE"/>
    <w:rsid w:val="0044665A"/>
    <w:rsid w:val="00447820"/>
    <w:rsid w:val="00462080"/>
    <w:rsid w:val="004652EB"/>
    <w:rsid w:val="00482527"/>
    <w:rsid w:val="004D2CDF"/>
    <w:rsid w:val="00505F2C"/>
    <w:rsid w:val="005060BA"/>
    <w:rsid w:val="00526246"/>
    <w:rsid w:val="005271AF"/>
    <w:rsid w:val="00534C59"/>
    <w:rsid w:val="005426CC"/>
    <w:rsid w:val="005456A5"/>
    <w:rsid w:val="00552918"/>
    <w:rsid w:val="00554538"/>
    <w:rsid w:val="00561372"/>
    <w:rsid w:val="005633C7"/>
    <w:rsid w:val="0058452C"/>
    <w:rsid w:val="005A18D7"/>
    <w:rsid w:val="005E3D20"/>
    <w:rsid w:val="005F66D0"/>
    <w:rsid w:val="0061125E"/>
    <w:rsid w:val="00622A17"/>
    <w:rsid w:val="00644B45"/>
    <w:rsid w:val="00693289"/>
    <w:rsid w:val="006A4101"/>
    <w:rsid w:val="006A4736"/>
    <w:rsid w:val="006B75F6"/>
    <w:rsid w:val="00710767"/>
    <w:rsid w:val="00710CBE"/>
    <w:rsid w:val="007659C8"/>
    <w:rsid w:val="00767956"/>
    <w:rsid w:val="007729DA"/>
    <w:rsid w:val="00773D82"/>
    <w:rsid w:val="00776968"/>
    <w:rsid w:val="0079622F"/>
    <w:rsid w:val="007A5A8A"/>
    <w:rsid w:val="007A7338"/>
    <w:rsid w:val="007C09C7"/>
    <w:rsid w:val="007E2B76"/>
    <w:rsid w:val="007E5A09"/>
    <w:rsid w:val="007F4B5E"/>
    <w:rsid w:val="007F7318"/>
    <w:rsid w:val="00800C2E"/>
    <w:rsid w:val="0082545C"/>
    <w:rsid w:val="00827F38"/>
    <w:rsid w:val="008410E3"/>
    <w:rsid w:val="008505CC"/>
    <w:rsid w:val="0086073B"/>
    <w:rsid w:val="008645C6"/>
    <w:rsid w:val="008649F1"/>
    <w:rsid w:val="00880567"/>
    <w:rsid w:val="008A2019"/>
    <w:rsid w:val="008C343B"/>
    <w:rsid w:val="008F0531"/>
    <w:rsid w:val="008F5C62"/>
    <w:rsid w:val="00901FF5"/>
    <w:rsid w:val="009216ED"/>
    <w:rsid w:val="00923072"/>
    <w:rsid w:val="009261E4"/>
    <w:rsid w:val="0092675D"/>
    <w:rsid w:val="009274BE"/>
    <w:rsid w:val="00930142"/>
    <w:rsid w:val="009470AE"/>
    <w:rsid w:val="00961E35"/>
    <w:rsid w:val="0096212E"/>
    <w:rsid w:val="00965C8E"/>
    <w:rsid w:val="00967361"/>
    <w:rsid w:val="00980570"/>
    <w:rsid w:val="00984CD3"/>
    <w:rsid w:val="009858F0"/>
    <w:rsid w:val="0099049B"/>
    <w:rsid w:val="00996FE4"/>
    <w:rsid w:val="009A3243"/>
    <w:rsid w:val="009F50E0"/>
    <w:rsid w:val="009F60AB"/>
    <w:rsid w:val="00A10A45"/>
    <w:rsid w:val="00A152F2"/>
    <w:rsid w:val="00A33D20"/>
    <w:rsid w:val="00A37FF8"/>
    <w:rsid w:val="00A477BE"/>
    <w:rsid w:val="00A5049D"/>
    <w:rsid w:val="00A572FA"/>
    <w:rsid w:val="00A655E1"/>
    <w:rsid w:val="00A70528"/>
    <w:rsid w:val="00A7194B"/>
    <w:rsid w:val="00A82965"/>
    <w:rsid w:val="00A922A0"/>
    <w:rsid w:val="00A93606"/>
    <w:rsid w:val="00AA4073"/>
    <w:rsid w:val="00AD0993"/>
    <w:rsid w:val="00AE09AB"/>
    <w:rsid w:val="00B22682"/>
    <w:rsid w:val="00B6123B"/>
    <w:rsid w:val="00B86ABF"/>
    <w:rsid w:val="00BA3264"/>
    <w:rsid w:val="00BB3340"/>
    <w:rsid w:val="00BB4E69"/>
    <w:rsid w:val="00BD13D5"/>
    <w:rsid w:val="00BD28DC"/>
    <w:rsid w:val="00C13B5B"/>
    <w:rsid w:val="00C2613F"/>
    <w:rsid w:val="00C37100"/>
    <w:rsid w:val="00C52486"/>
    <w:rsid w:val="00C62FD1"/>
    <w:rsid w:val="00C82F50"/>
    <w:rsid w:val="00C9081B"/>
    <w:rsid w:val="00CB2382"/>
    <w:rsid w:val="00CC51B0"/>
    <w:rsid w:val="00CD208D"/>
    <w:rsid w:val="00CD36AF"/>
    <w:rsid w:val="00CD5FB8"/>
    <w:rsid w:val="00CD7A3D"/>
    <w:rsid w:val="00CE6D09"/>
    <w:rsid w:val="00CF351F"/>
    <w:rsid w:val="00CF3B6B"/>
    <w:rsid w:val="00CF4B7F"/>
    <w:rsid w:val="00D025E9"/>
    <w:rsid w:val="00D04DA7"/>
    <w:rsid w:val="00D1311B"/>
    <w:rsid w:val="00D17CBD"/>
    <w:rsid w:val="00D240BB"/>
    <w:rsid w:val="00D26288"/>
    <w:rsid w:val="00D31963"/>
    <w:rsid w:val="00D362C8"/>
    <w:rsid w:val="00D406FC"/>
    <w:rsid w:val="00D54AAF"/>
    <w:rsid w:val="00D61FA2"/>
    <w:rsid w:val="00D656C0"/>
    <w:rsid w:val="00D73F96"/>
    <w:rsid w:val="00DA1A4B"/>
    <w:rsid w:val="00DA574E"/>
    <w:rsid w:val="00DB3D70"/>
    <w:rsid w:val="00E0003A"/>
    <w:rsid w:val="00E0450C"/>
    <w:rsid w:val="00E11E19"/>
    <w:rsid w:val="00E213BB"/>
    <w:rsid w:val="00E2241B"/>
    <w:rsid w:val="00E272F4"/>
    <w:rsid w:val="00E46F92"/>
    <w:rsid w:val="00E64C11"/>
    <w:rsid w:val="00E65485"/>
    <w:rsid w:val="00E67B3C"/>
    <w:rsid w:val="00E804A7"/>
    <w:rsid w:val="00EA60F6"/>
    <w:rsid w:val="00EB0BD8"/>
    <w:rsid w:val="00EC1E79"/>
    <w:rsid w:val="00EC5126"/>
    <w:rsid w:val="00F061A7"/>
    <w:rsid w:val="00F21ADF"/>
    <w:rsid w:val="00F22FFE"/>
    <w:rsid w:val="00F25E21"/>
    <w:rsid w:val="00F31A95"/>
    <w:rsid w:val="00F4080A"/>
    <w:rsid w:val="00F46D0A"/>
    <w:rsid w:val="00F6221A"/>
    <w:rsid w:val="00F71927"/>
    <w:rsid w:val="00FA2457"/>
    <w:rsid w:val="00FE03F5"/>
    <w:rsid w:val="00FE093D"/>
    <w:rsid w:val="00FF0268"/>
    <w:rsid w:val="00FF4C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1EB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A2B8B"/>
    <w:pPr>
      <w:tabs>
        <w:tab w:val="center" w:pos="4320"/>
        <w:tab w:val="right" w:pos="8640"/>
      </w:tabs>
    </w:pPr>
  </w:style>
  <w:style w:type="paragraph" w:customStyle="1" w:styleId="Level1">
    <w:name w:val="Level 1"/>
    <w:basedOn w:val="Normal"/>
    <w:rsid w:val="00251EBC"/>
    <w:pPr>
      <w:widowControl w:val="0"/>
    </w:pPr>
  </w:style>
  <w:style w:type="paragraph" w:customStyle="1" w:styleId="Level2">
    <w:name w:val="Level 2"/>
    <w:basedOn w:val="Normal"/>
    <w:rsid w:val="00251EBC"/>
    <w:pPr>
      <w:widowControl w:val="0"/>
    </w:pPr>
  </w:style>
  <w:style w:type="paragraph" w:customStyle="1" w:styleId="Level3">
    <w:name w:val="Level 3"/>
    <w:basedOn w:val="Normal"/>
    <w:rsid w:val="00251EBC"/>
    <w:pPr>
      <w:widowControl w:val="0"/>
    </w:pPr>
  </w:style>
  <w:style w:type="paragraph" w:customStyle="1" w:styleId="Level4">
    <w:name w:val="Level 4"/>
    <w:basedOn w:val="Normal"/>
    <w:rsid w:val="00251EBC"/>
    <w:pPr>
      <w:widowControl w:val="0"/>
    </w:pPr>
  </w:style>
  <w:style w:type="paragraph" w:customStyle="1" w:styleId="Level5">
    <w:name w:val="Level 5"/>
    <w:basedOn w:val="Normal"/>
    <w:rsid w:val="00251EBC"/>
    <w:pPr>
      <w:widowControl w:val="0"/>
    </w:pPr>
  </w:style>
  <w:style w:type="paragraph" w:customStyle="1" w:styleId="Level6">
    <w:name w:val="Level 6"/>
    <w:basedOn w:val="Normal"/>
    <w:rsid w:val="00251EBC"/>
    <w:pPr>
      <w:widowControl w:val="0"/>
    </w:pPr>
  </w:style>
  <w:style w:type="paragraph" w:customStyle="1" w:styleId="Level7">
    <w:name w:val="Level 7"/>
    <w:basedOn w:val="Normal"/>
    <w:rsid w:val="00251EBC"/>
    <w:pPr>
      <w:widowControl w:val="0"/>
    </w:pPr>
  </w:style>
  <w:style w:type="paragraph" w:customStyle="1" w:styleId="Level8">
    <w:name w:val="Level 8"/>
    <w:basedOn w:val="Normal"/>
    <w:rsid w:val="00251EBC"/>
    <w:pPr>
      <w:widowControl w:val="0"/>
    </w:pPr>
  </w:style>
  <w:style w:type="paragraph" w:customStyle="1" w:styleId="Level9">
    <w:name w:val="Level 9"/>
    <w:basedOn w:val="Normal"/>
    <w:rsid w:val="00251EBC"/>
    <w:pPr>
      <w:widowControl w:val="0"/>
    </w:pPr>
    <w:rPr>
      <w:b/>
    </w:rPr>
  </w:style>
  <w:style w:type="paragraph" w:customStyle="1" w:styleId="Quick">
    <w:name w:val="Quick в"/>
    <w:basedOn w:val="Normal"/>
    <w:rsid w:val="00251EBC"/>
    <w:pPr>
      <w:widowControl w:val="0"/>
    </w:pPr>
  </w:style>
  <w:style w:type="paragraph" w:styleId="Footer">
    <w:name w:val="footer"/>
    <w:basedOn w:val="Normal"/>
    <w:rsid w:val="002A2B8B"/>
    <w:pPr>
      <w:tabs>
        <w:tab w:val="center" w:pos="4320"/>
        <w:tab w:val="right" w:pos="8640"/>
      </w:tabs>
    </w:pPr>
  </w:style>
  <w:style w:type="character" w:styleId="PageNumber">
    <w:name w:val="page number"/>
    <w:basedOn w:val="DefaultParagraphFont"/>
    <w:rsid w:val="002A2B8B"/>
  </w:style>
  <w:style w:type="paragraph" w:styleId="BalloonText">
    <w:name w:val="Balloon Text"/>
    <w:basedOn w:val="Normal"/>
    <w:link w:val="BalloonTextChar"/>
    <w:rsid w:val="00271F05"/>
    <w:rPr>
      <w:rFonts w:ascii="Tahoma" w:hAnsi="Tahoma" w:cs="Tahoma"/>
      <w:sz w:val="16"/>
      <w:szCs w:val="16"/>
    </w:rPr>
  </w:style>
  <w:style w:type="character" w:customStyle="1" w:styleId="BalloonTextChar">
    <w:name w:val="Balloon Text Char"/>
    <w:basedOn w:val="DefaultParagraphFont"/>
    <w:link w:val="BalloonText"/>
    <w:rsid w:val="00271F05"/>
    <w:rPr>
      <w:rFonts w:ascii="Tahoma" w:hAnsi="Tahoma" w:cs="Tahoma"/>
      <w:sz w:val="16"/>
      <w:szCs w:val="16"/>
    </w:rPr>
  </w:style>
  <w:style w:type="paragraph" w:styleId="ListParagraph">
    <w:name w:val="List Paragraph"/>
    <w:basedOn w:val="Normal"/>
    <w:uiPriority w:val="34"/>
    <w:qFormat/>
    <w:rsid w:val="009F50E0"/>
    <w:pPr>
      <w:ind w:left="720"/>
    </w:pPr>
  </w:style>
  <w:style w:type="paragraph" w:customStyle="1" w:styleId="Default">
    <w:name w:val="Default"/>
    <w:rsid w:val="00D17CBD"/>
    <w:pPr>
      <w:autoSpaceDE w:val="0"/>
      <w:autoSpaceDN w:val="0"/>
      <w:adjustRightInd w:val="0"/>
    </w:pPr>
    <w:rPr>
      <w:rFonts w:ascii="Arial" w:hAnsi="Arial" w:cs="Arial"/>
      <w:color w:val="000000"/>
      <w:sz w:val="24"/>
      <w:szCs w:val="24"/>
    </w:rPr>
  </w:style>
  <w:style w:type="character" w:styleId="Hyperlink">
    <w:name w:val="Hyperlink"/>
    <w:basedOn w:val="DefaultParagraphFont"/>
    <w:rsid w:val="00D17CBD"/>
    <w:rPr>
      <w:color w:val="0000FF" w:themeColor="hyperlink"/>
      <w:u w:val="single"/>
    </w:rPr>
  </w:style>
  <w:style w:type="table" w:styleId="TableGrid">
    <w:name w:val="Table Grid"/>
    <w:basedOn w:val="TableNormal"/>
    <w:uiPriority w:val="59"/>
    <w:rsid w:val="00554538"/>
    <w:pPr>
      <w:jc w:val="center"/>
    </w:pPr>
    <w:rPr>
      <w:rFonts w:ascii="Arial" w:eastAsiaTheme="minorHAns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utputtext">
    <w:name w:val="outputtext"/>
    <w:basedOn w:val="DefaultParagraphFont"/>
    <w:rsid w:val="00996FE4"/>
  </w:style>
  <w:style w:type="character" w:styleId="CommentReference">
    <w:name w:val="annotation reference"/>
    <w:basedOn w:val="DefaultParagraphFont"/>
    <w:rsid w:val="004D2CDF"/>
    <w:rPr>
      <w:sz w:val="16"/>
      <w:szCs w:val="16"/>
    </w:rPr>
  </w:style>
  <w:style w:type="paragraph" w:styleId="CommentText">
    <w:name w:val="annotation text"/>
    <w:basedOn w:val="Normal"/>
    <w:link w:val="CommentTextChar"/>
    <w:rsid w:val="004D2CDF"/>
    <w:rPr>
      <w:sz w:val="20"/>
    </w:rPr>
  </w:style>
  <w:style w:type="character" w:customStyle="1" w:styleId="CommentTextChar">
    <w:name w:val="Comment Text Char"/>
    <w:basedOn w:val="DefaultParagraphFont"/>
    <w:link w:val="CommentText"/>
    <w:rsid w:val="004D2CDF"/>
  </w:style>
  <w:style w:type="paragraph" w:styleId="CommentSubject">
    <w:name w:val="annotation subject"/>
    <w:basedOn w:val="CommentText"/>
    <w:next w:val="CommentText"/>
    <w:link w:val="CommentSubjectChar"/>
    <w:rsid w:val="004D2CDF"/>
    <w:rPr>
      <w:b/>
      <w:bCs/>
    </w:rPr>
  </w:style>
  <w:style w:type="character" w:customStyle="1" w:styleId="CommentSubjectChar">
    <w:name w:val="Comment Subject Char"/>
    <w:basedOn w:val="CommentTextChar"/>
    <w:link w:val="CommentSubject"/>
    <w:rsid w:val="004D2CDF"/>
    <w:rPr>
      <w:b/>
      <w:bCs/>
    </w:rPr>
  </w:style>
  <w:style w:type="character" w:styleId="FollowedHyperlink">
    <w:name w:val="FollowedHyperlink"/>
    <w:basedOn w:val="DefaultParagraphFont"/>
    <w:rsid w:val="002561F2"/>
    <w:rPr>
      <w:color w:val="800080" w:themeColor="followedHyperlink"/>
      <w:u w:val="single"/>
    </w:rPr>
  </w:style>
  <w:style w:type="paragraph" w:styleId="NormalWeb">
    <w:name w:val="Normal (Web)"/>
    <w:basedOn w:val="Normal"/>
    <w:uiPriority w:val="99"/>
    <w:unhideWhenUsed/>
    <w:rsid w:val="00D362C8"/>
    <w:pPr>
      <w:spacing w:before="100" w:beforeAutospacing="1" w:after="100" w:afterAutospacing="1"/>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rc.gov/reading-rm/doc-collections/insp-manual/changenotices/2000/00-003.html" TargetMode="External"/><Relationship Id="rId18" Type="http://schemas.openxmlformats.org/officeDocument/2006/relationships/hyperlink" Target="https://nrodrp.nrc.gov/idmws/ViewDocByAccession.asp?AccessionNumber=ML112840030" TargetMode="External"/><Relationship Id="rId3" Type="http://schemas.openxmlformats.org/officeDocument/2006/relationships/styles" Target="styles.xml"/><Relationship Id="rId21" Type="http://schemas.openxmlformats.org/officeDocument/2006/relationships/hyperlink" Target="https://nrodrp.nrc.gov/idmws/ViewDocByAccession.asp?AccessionNumber=ML14233A107"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pbadupws.nrc.gov/docs/ML1131/ML113130061.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badupws.nrc.gov/docs/ML1121/ML11213A002.pdf" TargetMode="External"/><Relationship Id="rId20" Type="http://schemas.openxmlformats.org/officeDocument/2006/relationships/hyperlink" Target="https://nrodrp.nrc.gov/idmws/ViewDocByAccession.asp?AccessionNumber=ML14017A38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nrc.gov/reading-rm/doc-collections/insp-manual/changenotices/2002/02-001.html" TargetMode="External"/><Relationship Id="rId23"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s://nrodrp.nrc.gov/idmws/ViewDocByAccession.asp?AccessionNumber=ML14017A340"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nrodrp.nrc.gov/idmws/ViewDocByAccession.asp?AccessionNumber=ML020400004"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0D3F2-1004-419B-BECD-42432905D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1511</Words>
  <Characters>8617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axl4</dc:creator>
  <cp:lastModifiedBy>btc1</cp:lastModifiedBy>
  <cp:revision>2</cp:revision>
  <cp:lastPrinted>2014-08-11T11:08:00Z</cp:lastPrinted>
  <dcterms:created xsi:type="dcterms:W3CDTF">2014-09-23T15:29:00Z</dcterms:created>
  <dcterms:modified xsi:type="dcterms:W3CDTF">2014-09-23T15:29:00Z</dcterms:modified>
</cp:coreProperties>
</file>